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8C2AA" w14:textId="4A9DE337" w:rsidR="000C24AF" w:rsidRDefault="000C24AF" w:rsidP="000C24AF">
      <w:pPr>
        <w:pStyle w:val="Heading1"/>
      </w:pPr>
    </w:p>
    <w:p w14:paraId="6B6C98F9" w14:textId="77777777" w:rsidR="00F24350" w:rsidRPr="00F24350" w:rsidRDefault="00F24350" w:rsidP="00F24350"/>
    <w:p w14:paraId="64C8C2AB" w14:textId="77777777" w:rsidR="000C24AF" w:rsidRDefault="000C24AF" w:rsidP="000C24AF"/>
    <w:p w14:paraId="64C8C2AC" w14:textId="47D0159F" w:rsidR="001D243C" w:rsidRDefault="001D243C" w:rsidP="00100555">
      <w:pPr>
        <w:pStyle w:val="Frontpagesubhead"/>
      </w:pPr>
    </w:p>
    <w:p w14:paraId="64C8C2AD" w14:textId="708FE474" w:rsidR="00851021" w:rsidRDefault="00851021" w:rsidP="00100555">
      <w:pPr>
        <w:pStyle w:val="Frontpagesubhead"/>
      </w:pPr>
    </w:p>
    <w:p w14:paraId="042026B3" w14:textId="77777777" w:rsidR="00851021" w:rsidRDefault="00851021" w:rsidP="00100555">
      <w:pPr>
        <w:pStyle w:val="Frontpagesubhead"/>
      </w:pPr>
    </w:p>
    <w:p w14:paraId="3005A986" w14:textId="671D30A6" w:rsidR="00851021" w:rsidRDefault="003B6D32" w:rsidP="00100555">
      <w:pPr>
        <w:pStyle w:val="Frontpagesubhead"/>
      </w:pPr>
      <w:r>
        <w:rPr>
          <w:noProof/>
          <w:color w:val="2B579A"/>
          <w:shd w:val="clear" w:color="auto" w:fill="E6E6E6"/>
          <w:lang w:eastAsia="en-GB"/>
        </w:rPr>
        <mc:AlternateContent>
          <mc:Choice Requires="wps">
            <w:drawing>
              <wp:anchor distT="0" distB="0" distL="114300" distR="114300" simplePos="0" relativeHeight="251658240" behindDoc="0" locked="0" layoutInCell="1" allowOverlap="1" wp14:anchorId="48467631" wp14:editId="585AFD2A">
                <wp:simplePos x="0" y="0"/>
                <wp:positionH relativeFrom="margin">
                  <wp:posOffset>83185</wp:posOffset>
                </wp:positionH>
                <wp:positionV relativeFrom="paragraph">
                  <wp:posOffset>7620</wp:posOffset>
                </wp:positionV>
                <wp:extent cx="6088380" cy="1857375"/>
                <wp:effectExtent l="0" t="0" r="0" b="0"/>
                <wp:wrapNone/>
                <wp:docPr id="60" name="Text Box 60"/>
                <wp:cNvGraphicFramePr/>
                <a:graphic xmlns:a="http://schemas.openxmlformats.org/drawingml/2006/main">
                  <a:graphicData uri="http://schemas.microsoft.com/office/word/2010/wordprocessingShape">
                    <wps:wsp>
                      <wps:cNvSpPr txBox="1"/>
                      <wps:spPr>
                        <a:xfrm>
                          <a:off x="0" y="0"/>
                          <a:ext cx="6088380" cy="1857375"/>
                        </a:xfrm>
                        <a:prstGeom prst="rect">
                          <a:avLst/>
                        </a:prstGeom>
                        <a:noFill/>
                        <a:ln w="6350">
                          <a:noFill/>
                        </a:ln>
                      </wps:spPr>
                      <wps:txbx>
                        <w:txbxContent>
                          <w:p w14:paraId="3AE35263" w14:textId="2946E82C" w:rsidR="008C78A1" w:rsidRPr="00100555" w:rsidRDefault="008C78A1" w:rsidP="00100555">
                            <w:pPr>
                              <w:pStyle w:val="FrontpageTitle"/>
                            </w:pPr>
                            <w:r>
                              <w:t>NHS England</w:t>
                            </w:r>
                            <w:r w:rsidRPr="00100555">
                              <w:t xml:space="preserve"> Identity Agent</w:t>
                            </w:r>
                            <w:r>
                              <w:t xml:space="preserve"> </w:t>
                            </w:r>
                            <w:r w:rsidR="005F6BF2">
                              <w:t>v2.4.6.0</w:t>
                            </w:r>
                          </w:p>
                          <w:p w14:paraId="3DDC7FF3" w14:textId="77777777" w:rsidR="008C78A1" w:rsidRPr="00100555" w:rsidRDefault="008C78A1" w:rsidP="00100555">
                            <w:pPr>
                              <w:pStyle w:val="Frontpagesubhead"/>
                              <w:rPr>
                                <w:color w:val="425563"/>
                              </w:rPr>
                            </w:pPr>
                            <w:r>
                              <w:rPr>
                                <w:color w:val="425563"/>
                              </w:rPr>
                              <w:t>Administrators Guide</w:t>
                            </w:r>
                          </w:p>
                          <w:p w14:paraId="4F255AE7" w14:textId="77777777" w:rsidR="008C78A1" w:rsidRDefault="008C78A1" w:rsidP="00100555">
                            <w:pPr>
                              <w:pStyle w:val="Frontpagesubhea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67631" id="_x0000_t202" coordsize="21600,21600" o:spt="202" path="m,l,21600r21600,l21600,xe">
                <v:stroke joinstyle="miter"/>
                <v:path gradientshapeok="t" o:connecttype="rect"/>
              </v:shapetype>
              <v:shape id="Text Box 60" o:spid="_x0000_s1026" type="#_x0000_t202" style="position:absolute;margin-left:6.55pt;margin-top:.6pt;width:479.4pt;height:146.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" filled="f" stroked="f" strokeweight=".5pt">
                <v:textbox>
                  <w:txbxContent>
                    <w:p w14:paraId="3AE35263" w14:textId="2946E82C" w:rsidR="008C78A1" w:rsidRPr="00100555" w:rsidRDefault="008C78A1" w:rsidP="00100555">
                      <w:pPr>
                        <w:pStyle w:val="FrontpageTitle"/>
                      </w:pPr>
                      <w:r>
                        <w:t>NHS England</w:t>
                      </w:r>
                      <w:r w:rsidRPr="00100555">
                        <w:t xml:space="preserve"> Identity Agent</w:t>
                      </w:r>
                      <w:r>
                        <w:t xml:space="preserve"> </w:t>
                      </w:r>
                      <w:r w:rsidR="005F6BF2">
                        <w:t>v2.4.6.0</w:t>
                      </w:r>
                    </w:p>
                    <w:p w14:paraId="3DDC7FF3" w14:textId="77777777" w:rsidR="008C78A1" w:rsidRPr="00100555" w:rsidRDefault="008C78A1" w:rsidP="00100555">
                      <w:pPr>
                        <w:pStyle w:val="Frontpagesubhead"/>
                        <w:rPr>
                          <w:color w:val="425563"/>
                        </w:rPr>
                      </w:pPr>
                      <w:r>
                        <w:rPr>
                          <w:color w:val="425563"/>
                        </w:rPr>
                        <w:t>Administrators Guide</w:t>
                      </w:r>
                    </w:p>
                    <w:p w14:paraId="4F255AE7" w14:textId="77777777" w:rsidR="008C78A1" w:rsidRDefault="008C78A1" w:rsidP="00100555">
                      <w:pPr>
                        <w:pStyle w:val="Frontpagesubhead"/>
                      </w:pPr>
                    </w:p>
                  </w:txbxContent>
                </v:textbox>
                <w10:wrap anchorx="margin"/>
              </v:shape>
            </w:pict>
          </mc:Fallback>
        </mc:AlternateContent>
      </w:r>
    </w:p>
    <w:p w14:paraId="64C8C2AE" w14:textId="77D9D60A" w:rsidR="00F25CC7" w:rsidRDefault="00F25CC7" w:rsidP="00100555">
      <w:pPr>
        <w:pStyle w:val="Frontpagesubhead"/>
      </w:pPr>
      <w:r>
        <w:tab/>
      </w:r>
    </w:p>
    <w:p w14:paraId="64C8C2B0" w14:textId="77777777" w:rsidR="001D243C" w:rsidRPr="00F25CC7" w:rsidRDefault="001D243C" w:rsidP="00F25CC7">
      <w:pPr>
        <w:sectPr w:rsidR="001D243C" w:rsidRPr="00F25CC7" w:rsidSect="00B04647">
          <w:headerReference w:type="default" r:id="rId12"/>
          <w:footerReference w:type="default" r:id="rId13"/>
          <w:headerReference w:type="first" r:id="rId14"/>
          <w:footerReference w:type="first" r:id="rId15"/>
          <w:pgSz w:w="11906" w:h="16838"/>
          <w:pgMar w:top="1021" w:right="1021" w:bottom="1021" w:left="1021" w:header="454" w:footer="680" w:gutter="0"/>
          <w:cols w:space="708"/>
          <w:titlePg/>
          <w:docGrid w:linePitch="360"/>
        </w:sectPr>
      </w:pPr>
    </w:p>
    <w:tbl>
      <w:tblPr>
        <w:tblStyle w:val="TableGrid"/>
        <w:tblpPr w:leftFromText="180" w:rightFromText="180" w:vertAnchor="text" w:horzAnchor="margin" w:tblpY="348"/>
        <w:tblW w:w="10080" w:type="dxa"/>
        <w:tblBorders>
          <w:top w:val="single" w:sz="4" w:space="0" w:color="829AAC"/>
          <w:left w:val="none" w:sz="0" w:space="0" w:color="auto"/>
          <w:bottom w:val="single" w:sz="4" w:space="0" w:color="829AAC"/>
          <w:right w:val="none" w:sz="0" w:space="0" w:color="auto"/>
          <w:insideH w:val="single" w:sz="4" w:space="0" w:color="829AAC"/>
          <w:insideV w:val="none" w:sz="0" w:space="0" w:color="auto"/>
        </w:tblBorders>
        <w:tblLayout w:type="fixed"/>
        <w:tblLook w:val="04A0" w:firstRow="1" w:lastRow="0" w:firstColumn="1" w:lastColumn="0" w:noHBand="0" w:noVBand="1"/>
      </w:tblPr>
      <w:tblGrid>
        <w:gridCol w:w="2660"/>
        <w:gridCol w:w="3010"/>
        <w:gridCol w:w="2268"/>
        <w:gridCol w:w="2142"/>
      </w:tblGrid>
      <w:tr w:rsidR="00100555" w:rsidRPr="00100555" w14:paraId="21577054" w14:textId="77777777" w:rsidTr="738EDBC1">
        <w:tc>
          <w:tcPr>
            <w:tcW w:w="2660" w:type="dxa"/>
            <w:vAlign w:val="center"/>
          </w:tcPr>
          <w:p w14:paraId="110E7D2B" w14:textId="77777777" w:rsidR="00100555" w:rsidRPr="00100555" w:rsidRDefault="00100555" w:rsidP="009C51DE">
            <w:pPr>
              <w:rPr>
                <w:color w:val="425563"/>
              </w:rPr>
            </w:pPr>
            <w:r w:rsidRPr="00100555">
              <w:rPr>
                <w:color w:val="425563"/>
              </w:rPr>
              <w:lastRenderedPageBreak/>
              <w:t>Document filename:</w:t>
            </w:r>
          </w:p>
        </w:tc>
        <w:tc>
          <w:tcPr>
            <w:tcW w:w="7420" w:type="dxa"/>
            <w:gridSpan w:val="3"/>
            <w:vAlign w:val="center"/>
          </w:tcPr>
          <w:p w14:paraId="73E4888D" w14:textId="6A424B68" w:rsidR="00100555" w:rsidRPr="00100555" w:rsidRDefault="00100555" w:rsidP="738EDBC1">
            <w:pPr>
              <w:jc w:val="center"/>
              <w:rPr>
                <w:b/>
                <w:bCs/>
                <w:color w:val="425563"/>
              </w:rPr>
            </w:pPr>
            <w:r w:rsidRPr="738EDBC1">
              <w:rPr>
                <w:b/>
                <w:bCs/>
                <w:color w:val="425563"/>
              </w:rPr>
              <w:t xml:space="preserve">NHS </w:t>
            </w:r>
            <w:r w:rsidR="46A8D225" w:rsidRPr="738EDBC1">
              <w:rPr>
                <w:b/>
                <w:bCs/>
                <w:color w:val="425563"/>
              </w:rPr>
              <w:t>England</w:t>
            </w:r>
            <w:r w:rsidRPr="738EDBC1">
              <w:rPr>
                <w:b/>
                <w:bCs/>
                <w:color w:val="425563"/>
              </w:rPr>
              <w:t xml:space="preserve"> Identity Agent</w:t>
            </w:r>
            <w:r w:rsidR="46A8D225" w:rsidRPr="738EDBC1">
              <w:rPr>
                <w:b/>
                <w:bCs/>
                <w:color w:val="425563"/>
              </w:rPr>
              <w:t xml:space="preserve"> </w:t>
            </w:r>
            <w:r w:rsidR="005F6BF2">
              <w:rPr>
                <w:b/>
                <w:bCs/>
                <w:color w:val="425563"/>
              </w:rPr>
              <w:t>v2.4.6.0</w:t>
            </w:r>
            <w:r w:rsidR="05E404DB" w:rsidRPr="738EDBC1">
              <w:rPr>
                <w:b/>
                <w:bCs/>
                <w:color w:val="425563"/>
              </w:rPr>
              <w:t xml:space="preserve"> Administrators Guide</w:t>
            </w:r>
          </w:p>
        </w:tc>
      </w:tr>
      <w:tr w:rsidR="00B34F3C" w:rsidRPr="00100555" w14:paraId="5B998D34" w14:textId="77777777" w:rsidTr="738EDBC1">
        <w:tc>
          <w:tcPr>
            <w:tcW w:w="2660" w:type="dxa"/>
            <w:vAlign w:val="center"/>
          </w:tcPr>
          <w:p w14:paraId="327CF798" w14:textId="77777777" w:rsidR="00100555" w:rsidRPr="00100555" w:rsidRDefault="00100555" w:rsidP="009C51DE">
            <w:pPr>
              <w:rPr>
                <w:color w:val="425563"/>
              </w:rPr>
            </w:pPr>
            <w:r w:rsidRPr="00100555">
              <w:rPr>
                <w:color w:val="425563"/>
              </w:rPr>
              <w:t>Project / Programme</w:t>
            </w:r>
          </w:p>
        </w:tc>
        <w:tc>
          <w:tcPr>
            <w:tcW w:w="3010" w:type="dxa"/>
            <w:tcBorders>
              <w:right w:val="single" w:sz="4" w:space="0" w:color="829AAC"/>
            </w:tcBorders>
            <w:vAlign w:val="center"/>
          </w:tcPr>
          <w:p w14:paraId="7F335B15" w14:textId="67BB398A" w:rsidR="00100555" w:rsidRPr="00100555" w:rsidRDefault="003450F9" w:rsidP="009C51DE">
            <w:pPr>
              <w:jc w:val="center"/>
              <w:rPr>
                <w:b/>
                <w:color w:val="425563"/>
              </w:rPr>
            </w:pPr>
            <w:r>
              <w:rPr>
                <w:b/>
                <w:color w:val="425563"/>
              </w:rPr>
              <w:t>Platforms</w:t>
            </w:r>
          </w:p>
        </w:tc>
        <w:tc>
          <w:tcPr>
            <w:tcW w:w="2268" w:type="dxa"/>
            <w:tcBorders>
              <w:left w:val="single" w:sz="4" w:space="0" w:color="829AAC"/>
            </w:tcBorders>
            <w:vAlign w:val="center"/>
          </w:tcPr>
          <w:p w14:paraId="703A1ECD" w14:textId="77777777" w:rsidR="00100555" w:rsidRPr="00100555" w:rsidRDefault="00100555" w:rsidP="009C51DE">
            <w:pPr>
              <w:jc w:val="center"/>
              <w:rPr>
                <w:color w:val="425563"/>
              </w:rPr>
            </w:pPr>
            <w:r w:rsidRPr="00100555">
              <w:rPr>
                <w:color w:val="425563"/>
              </w:rPr>
              <w:t>Project</w:t>
            </w:r>
          </w:p>
        </w:tc>
        <w:tc>
          <w:tcPr>
            <w:tcW w:w="2142" w:type="dxa"/>
            <w:vAlign w:val="center"/>
          </w:tcPr>
          <w:p w14:paraId="00BC8727" w14:textId="3B056F1D" w:rsidR="00100555" w:rsidRPr="00100555" w:rsidRDefault="003450F9" w:rsidP="009C51DE">
            <w:pPr>
              <w:jc w:val="center"/>
              <w:rPr>
                <w:b/>
                <w:color w:val="425563"/>
              </w:rPr>
            </w:pPr>
            <w:r>
              <w:rPr>
                <w:b/>
                <w:color w:val="425563"/>
              </w:rPr>
              <w:t>IAM</w:t>
            </w:r>
          </w:p>
        </w:tc>
      </w:tr>
      <w:tr w:rsidR="00100555" w:rsidRPr="00100555" w14:paraId="6605677C" w14:textId="77777777" w:rsidTr="738EDBC1">
        <w:tc>
          <w:tcPr>
            <w:tcW w:w="2660" w:type="dxa"/>
            <w:vAlign w:val="center"/>
          </w:tcPr>
          <w:p w14:paraId="2CCAD9E9" w14:textId="77777777" w:rsidR="00100555" w:rsidRPr="00100555" w:rsidRDefault="00100555" w:rsidP="009C51DE">
            <w:pPr>
              <w:rPr>
                <w:color w:val="425563"/>
              </w:rPr>
            </w:pPr>
            <w:r w:rsidRPr="00100555">
              <w:rPr>
                <w:color w:val="425563"/>
              </w:rPr>
              <w:t>Document Reference</w:t>
            </w:r>
          </w:p>
        </w:tc>
        <w:tc>
          <w:tcPr>
            <w:tcW w:w="7420" w:type="dxa"/>
            <w:gridSpan w:val="3"/>
            <w:vAlign w:val="center"/>
          </w:tcPr>
          <w:p w14:paraId="7D1692A9" w14:textId="075256E5" w:rsidR="00100555" w:rsidRPr="00100555" w:rsidRDefault="37A9A1E2" w:rsidP="7E705840">
            <w:pPr>
              <w:jc w:val="center"/>
              <w:rPr>
                <w:b/>
                <w:bCs/>
                <w:color w:val="425563"/>
              </w:rPr>
            </w:pPr>
            <w:r w:rsidRPr="738EDBC1">
              <w:rPr>
                <w:b/>
                <w:bCs/>
                <w:color w:val="425563"/>
              </w:rPr>
              <w:t>NHS</w:t>
            </w:r>
            <w:r w:rsidR="202141CA" w:rsidRPr="738EDBC1">
              <w:rPr>
                <w:b/>
                <w:bCs/>
                <w:color w:val="425563"/>
              </w:rPr>
              <w:t xml:space="preserve"> </w:t>
            </w:r>
            <w:r w:rsidR="262AE3EE" w:rsidRPr="738EDBC1">
              <w:rPr>
                <w:b/>
                <w:bCs/>
                <w:color w:val="425563"/>
              </w:rPr>
              <w:t>England</w:t>
            </w:r>
            <w:r w:rsidR="202141CA" w:rsidRPr="738EDBC1">
              <w:rPr>
                <w:b/>
                <w:bCs/>
                <w:color w:val="425563"/>
              </w:rPr>
              <w:t xml:space="preserve"> Identity Agent </w:t>
            </w:r>
            <w:r w:rsidR="005F6BF2">
              <w:rPr>
                <w:b/>
                <w:bCs/>
                <w:color w:val="425563"/>
              </w:rPr>
              <w:t>v2.4.6.0</w:t>
            </w:r>
            <w:r w:rsidR="588DD01E" w:rsidRPr="738EDBC1">
              <w:rPr>
                <w:b/>
                <w:bCs/>
                <w:color w:val="425563"/>
              </w:rPr>
              <w:t xml:space="preserve"> Administrators Guide</w:t>
            </w:r>
          </w:p>
        </w:tc>
      </w:tr>
      <w:tr w:rsidR="00B34F3C" w:rsidRPr="00100555" w14:paraId="6FF62299" w14:textId="77777777" w:rsidTr="738EDBC1">
        <w:tc>
          <w:tcPr>
            <w:tcW w:w="2660" w:type="dxa"/>
            <w:vAlign w:val="center"/>
          </w:tcPr>
          <w:p w14:paraId="785FF741" w14:textId="1D685867" w:rsidR="00100555" w:rsidRPr="00100555" w:rsidRDefault="00100555" w:rsidP="009C51DE">
            <w:pPr>
              <w:rPr>
                <w:color w:val="425563"/>
              </w:rPr>
            </w:pPr>
          </w:p>
        </w:tc>
        <w:tc>
          <w:tcPr>
            <w:tcW w:w="3010" w:type="dxa"/>
            <w:tcBorders>
              <w:right w:val="single" w:sz="4" w:space="0" w:color="829AAC"/>
            </w:tcBorders>
            <w:vAlign w:val="center"/>
          </w:tcPr>
          <w:p w14:paraId="149D7872" w14:textId="209F6166" w:rsidR="00100555" w:rsidRPr="00100555" w:rsidRDefault="00100555" w:rsidP="00F96137">
            <w:pPr>
              <w:rPr>
                <w:b/>
                <w:color w:val="425563"/>
              </w:rPr>
            </w:pPr>
          </w:p>
        </w:tc>
        <w:tc>
          <w:tcPr>
            <w:tcW w:w="2268" w:type="dxa"/>
            <w:tcBorders>
              <w:left w:val="single" w:sz="4" w:space="0" w:color="829AAC"/>
            </w:tcBorders>
            <w:vAlign w:val="center"/>
          </w:tcPr>
          <w:p w14:paraId="78225C64" w14:textId="77777777" w:rsidR="00100555" w:rsidRPr="00100555" w:rsidRDefault="00100555" w:rsidP="009C51DE">
            <w:pPr>
              <w:jc w:val="center"/>
              <w:rPr>
                <w:color w:val="425563"/>
              </w:rPr>
            </w:pPr>
            <w:r w:rsidRPr="00100555">
              <w:rPr>
                <w:color w:val="425563"/>
              </w:rPr>
              <w:t>Status</w:t>
            </w:r>
          </w:p>
        </w:tc>
        <w:sdt>
          <w:sdtPr>
            <w:rPr>
              <w:b/>
              <w:color w:val="425563"/>
              <w:shd w:val="clear" w:color="auto" w:fill="E6E6E6"/>
            </w:rPr>
            <w:alias w:val="Status"/>
            <w:tag w:val="status"/>
            <w:id w:val="410746543"/>
            <w:placeholder>
              <w:docPart w:val="9F9FA316D5434CC1911816D979C63F32"/>
            </w:placeholder>
            <w:dataBinding w:prefixMappings="xmlns:ns0='http://purl.org/dc/elements/1.1/' xmlns:ns1='http://schemas.openxmlformats.org/package/2006/metadata/core-properties' " w:xpath="/ns1:coreProperties[1]/ns1:contentStatus[1]" w:storeItemID="{6C3C8BC8-F283-45AE-878A-BAB7291924A1}"/>
            <w:text/>
          </w:sdtPr>
          <w:sdtContent>
            <w:tc>
              <w:tcPr>
                <w:tcW w:w="2142" w:type="dxa"/>
                <w:vAlign w:val="center"/>
              </w:tcPr>
              <w:p w14:paraId="593F6442" w14:textId="35C9ADD5" w:rsidR="00100555" w:rsidRPr="00100555" w:rsidRDefault="00B34F3C" w:rsidP="009C51DE">
                <w:pPr>
                  <w:jc w:val="center"/>
                  <w:rPr>
                    <w:b/>
                    <w:color w:val="425563"/>
                  </w:rPr>
                </w:pPr>
                <w:r>
                  <w:rPr>
                    <w:b/>
                    <w:color w:val="425563"/>
                  </w:rPr>
                  <w:t>Live</w:t>
                </w:r>
              </w:p>
            </w:tc>
          </w:sdtContent>
        </w:sdt>
      </w:tr>
      <w:tr w:rsidR="00B34F3C" w:rsidRPr="00100555" w14:paraId="46611AF1" w14:textId="77777777" w:rsidTr="738EDBC1">
        <w:tc>
          <w:tcPr>
            <w:tcW w:w="2660" w:type="dxa"/>
            <w:vAlign w:val="center"/>
          </w:tcPr>
          <w:p w14:paraId="509A33A1" w14:textId="77777777" w:rsidR="00100555" w:rsidRPr="00100555" w:rsidRDefault="00100555" w:rsidP="009C51DE">
            <w:pPr>
              <w:rPr>
                <w:color w:val="425563"/>
              </w:rPr>
            </w:pPr>
            <w:r w:rsidRPr="00100555">
              <w:rPr>
                <w:color w:val="425563"/>
              </w:rPr>
              <w:t>Owner</w:t>
            </w:r>
          </w:p>
        </w:tc>
        <w:tc>
          <w:tcPr>
            <w:tcW w:w="3010" w:type="dxa"/>
            <w:tcBorders>
              <w:right w:val="single" w:sz="4" w:space="0" w:color="829AAC"/>
            </w:tcBorders>
            <w:vAlign w:val="center"/>
          </w:tcPr>
          <w:p w14:paraId="46BB7EA1" w14:textId="40590C28" w:rsidR="00100555" w:rsidRPr="00100555" w:rsidRDefault="00F96137" w:rsidP="009C51DE">
            <w:pPr>
              <w:jc w:val="center"/>
              <w:rPr>
                <w:color w:val="425563"/>
              </w:rPr>
            </w:pPr>
            <w:r>
              <w:rPr>
                <w:b/>
                <w:color w:val="425563"/>
              </w:rPr>
              <w:t>Phil</w:t>
            </w:r>
            <w:r w:rsidR="00CD20F0">
              <w:rPr>
                <w:b/>
                <w:color w:val="425563"/>
              </w:rPr>
              <w:t xml:space="preserve"> Gill</w:t>
            </w:r>
          </w:p>
        </w:tc>
        <w:tc>
          <w:tcPr>
            <w:tcW w:w="2268" w:type="dxa"/>
            <w:tcBorders>
              <w:left w:val="single" w:sz="4" w:space="0" w:color="829AAC"/>
            </w:tcBorders>
            <w:vAlign w:val="center"/>
          </w:tcPr>
          <w:p w14:paraId="21F5C9D8" w14:textId="77777777" w:rsidR="00100555" w:rsidRPr="00100555" w:rsidRDefault="00100555" w:rsidP="009C51DE">
            <w:pPr>
              <w:jc w:val="center"/>
              <w:rPr>
                <w:color w:val="425563"/>
              </w:rPr>
            </w:pPr>
            <w:r w:rsidRPr="00100555">
              <w:rPr>
                <w:color w:val="425563"/>
              </w:rPr>
              <w:t>Version</w:t>
            </w:r>
          </w:p>
        </w:tc>
        <w:sdt>
          <w:sdtPr>
            <w:rPr>
              <w:b/>
              <w:color w:val="425563"/>
              <w:shd w:val="clear" w:color="auto" w:fill="E6E6E6"/>
            </w:rPr>
            <w:alias w:val="Category"/>
            <w:tag w:val="version"/>
            <w:id w:val="-1676796834"/>
            <w:placeholder>
              <w:docPart w:val="DFACF59F81654883A03B12FEB71B0CA1"/>
            </w:placeholder>
            <w:dataBinding w:prefixMappings="xmlns:ns0='http://purl.org/dc/elements/1.1/' xmlns:ns1='http://schemas.openxmlformats.org/package/2006/metadata/core-properties' " w:xpath="/ns1:coreProperties[1]/ns1:category[1]" w:storeItemID="{6C3C8BC8-F283-45AE-878A-BAB7291924A1}"/>
            <w:text/>
          </w:sdtPr>
          <w:sdtContent>
            <w:tc>
              <w:tcPr>
                <w:tcW w:w="2142" w:type="dxa"/>
                <w:vAlign w:val="center"/>
              </w:tcPr>
              <w:p w14:paraId="6D4D37C3" w14:textId="071F3C4B" w:rsidR="00100555" w:rsidRPr="00100555" w:rsidRDefault="003450F9" w:rsidP="009C51DE">
                <w:pPr>
                  <w:jc w:val="center"/>
                  <w:rPr>
                    <w:b/>
                    <w:color w:val="425563"/>
                  </w:rPr>
                </w:pPr>
                <w:r>
                  <w:rPr>
                    <w:b/>
                    <w:color w:val="425563"/>
                  </w:rPr>
                  <w:t>1.</w:t>
                </w:r>
                <w:r w:rsidR="00D62BFF">
                  <w:rPr>
                    <w:b/>
                    <w:color w:val="425563"/>
                  </w:rPr>
                  <w:t>0</w:t>
                </w:r>
              </w:p>
            </w:tc>
          </w:sdtContent>
        </w:sdt>
      </w:tr>
      <w:tr w:rsidR="00B34F3C" w:rsidRPr="00100555" w14:paraId="5439A988" w14:textId="77777777" w:rsidTr="738EDBC1">
        <w:tc>
          <w:tcPr>
            <w:tcW w:w="2660" w:type="dxa"/>
            <w:vAlign w:val="center"/>
          </w:tcPr>
          <w:p w14:paraId="165366FF" w14:textId="77777777" w:rsidR="00100555" w:rsidRPr="00100555" w:rsidRDefault="00100555" w:rsidP="009C51DE">
            <w:pPr>
              <w:rPr>
                <w:color w:val="425563"/>
              </w:rPr>
            </w:pPr>
            <w:r w:rsidRPr="00100555">
              <w:rPr>
                <w:color w:val="425563"/>
              </w:rPr>
              <w:t>Author</w:t>
            </w:r>
          </w:p>
        </w:tc>
        <w:tc>
          <w:tcPr>
            <w:tcW w:w="3010" w:type="dxa"/>
            <w:tcBorders>
              <w:right w:val="single" w:sz="4" w:space="0" w:color="829AAC"/>
            </w:tcBorders>
            <w:vAlign w:val="center"/>
          </w:tcPr>
          <w:p w14:paraId="18A2F724" w14:textId="2B0C2778" w:rsidR="00100555" w:rsidRPr="00100555" w:rsidRDefault="003450F9" w:rsidP="009C51DE">
            <w:pPr>
              <w:jc w:val="center"/>
              <w:rPr>
                <w:color w:val="425563"/>
              </w:rPr>
            </w:pPr>
            <w:r>
              <w:rPr>
                <w:b/>
                <w:color w:val="425563"/>
              </w:rPr>
              <w:t>Ashley Harris</w:t>
            </w:r>
          </w:p>
        </w:tc>
        <w:tc>
          <w:tcPr>
            <w:tcW w:w="2268" w:type="dxa"/>
            <w:tcBorders>
              <w:left w:val="single" w:sz="4" w:space="0" w:color="829AAC"/>
            </w:tcBorders>
            <w:vAlign w:val="center"/>
          </w:tcPr>
          <w:p w14:paraId="3EEFE3E3" w14:textId="77777777" w:rsidR="00100555" w:rsidRPr="00100555" w:rsidRDefault="00100555" w:rsidP="009C51DE">
            <w:pPr>
              <w:jc w:val="center"/>
              <w:rPr>
                <w:color w:val="425563"/>
              </w:rPr>
            </w:pPr>
            <w:r w:rsidRPr="00100555">
              <w:rPr>
                <w:color w:val="425563"/>
              </w:rPr>
              <w:t>Version issue date</w:t>
            </w:r>
          </w:p>
        </w:tc>
        <w:sdt>
          <w:sdtPr>
            <w:rPr>
              <w:b/>
              <w:color w:val="425563"/>
              <w:shd w:val="clear" w:color="auto" w:fill="E6E6E6"/>
            </w:rPr>
            <w:alias w:val="Issue date"/>
            <w:tag w:val="Issue date"/>
            <w:id w:val="2012406304"/>
            <w:placeholder>
              <w:docPart w:val="1021E3C5C3384D12B364F85E84E1E3CB"/>
            </w:placeholder>
            <w:dataBinding w:prefixMappings="xmlns:ns0='http://schemas.microsoft.com/office/2006/coverPageProps' " w:xpath="/ns0:CoverPageProperties[1]/ns0:PublishDate[1]" w:storeItemID="{55AF091B-3C7A-41E3-B477-F2FDAA23CFDA}"/>
            <w:date w:fullDate="2024-08-06T00:00:00Z">
              <w:dateFormat w:val="dd/MM/yyyy"/>
              <w:lid w:val="en-GB"/>
              <w:storeMappedDataAs w:val="dateTime"/>
              <w:calendar w:val="gregorian"/>
            </w:date>
          </w:sdtPr>
          <w:sdtContent>
            <w:tc>
              <w:tcPr>
                <w:tcW w:w="2142" w:type="dxa"/>
                <w:vAlign w:val="center"/>
              </w:tcPr>
              <w:p w14:paraId="14066411" w14:textId="2E9DA61A" w:rsidR="00100555" w:rsidRPr="00100555" w:rsidRDefault="005F6BF2" w:rsidP="52291BB1">
                <w:pPr>
                  <w:jc w:val="center"/>
                  <w:rPr>
                    <w:b/>
                    <w:bCs/>
                    <w:color w:val="425563"/>
                  </w:rPr>
                </w:pPr>
                <w:r>
                  <w:rPr>
                    <w:b/>
                    <w:color w:val="425563"/>
                    <w:shd w:val="clear" w:color="auto" w:fill="E6E6E6"/>
                  </w:rPr>
                  <w:t>06/08/2024</w:t>
                </w:r>
              </w:p>
            </w:tc>
          </w:sdtContent>
        </w:sdt>
      </w:tr>
    </w:tbl>
    <w:p w14:paraId="36365B1E" w14:textId="6E8A71C7" w:rsidR="00100555" w:rsidRDefault="00100555" w:rsidP="52291BB1">
      <w:pPr>
        <w:rPr>
          <w:b/>
          <w:bCs/>
          <w:color w:val="005EB8" w:themeColor="accent1"/>
          <w:sz w:val="42"/>
          <w:szCs w:val="42"/>
        </w:rPr>
      </w:pPr>
    </w:p>
    <w:p w14:paraId="64C8C2B1" w14:textId="79EEB66E" w:rsidR="000C24AF" w:rsidRPr="00E5704B" w:rsidRDefault="00100555" w:rsidP="00E5704B">
      <w:pPr>
        <w:rPr>
          <w:b/>
          <w:color w:val="005EB8" w:themeColor="accent1"/>
          <w:sz w:val="42"/>
          <w:szCs w:val="42"/>
        </w:rPr>
      </w:pPr>
      <w:r>
        <w:rPr>
          <w:b/>
          <w:color w:val="005EB8" w:themeColor="accent1"/>
          <w:sz w:val="42"/>
          <w:szCs w:val="42"/>
        </w:rPr>
        <w:t>C</w:t>
      </w:r>
      <w:r w:rsidR="000C24AF" w:rsidRPr="00E5704B">
        <w:rPr>
          <w:b/>
          <w:color w:val="005EB8" w:themeColor="accent1"/>
          <w:sz w:val="42"/>
          <w:szCs w:val="42"/>
        </w:rPr>
        <w:t>ontents</w:t>
      </w:r>
    </w:p>
    <w:p w14:paraId="2347C92A" w14:textId="16C673CD" w:rsidR="00365E24" w:rsidRDefault="00A03EBD">
      <w:pPr>
        <w:pStyle w:val="TOC1"/>
        <w:rPr>
          <w:rFonts w:asciiTheme="minorHAnsi" w:eastAsiaTheme="minorEastAsia" w:hAnsiTheme="minorHAnsi" w:cstheme="minorBidi"/>
          <w:b w:val="0"/>
          <w:color w:val="auto"/>
          <w:kern w:val="2"/>
          <w:sz w:val="24"/>
          <w:lang w:eastAsia="en-GB"/>
          <w14:ligatures w14:val="standardContextual"/>
        </w:rPr>
      </w:pPr>
      <w:r>
        <w:fldChar w:fldCharType="begin"/>
      </w:r>
      <w:r w:rsidR="00AE66AF">
        <w:instrText>TOC \o "1-2" \h \z</w:instrText>
      </w:r>
      <w:r>
        <w:fldChar w:fldCharType="separate"/>
      </w:r>
      <w:hyperlink w:anchor="_Toc159596956" w:history="1">
        <w:r w:rsidR="00365E24" w:rsidRPr="009012FA">
          <w:rPr>
            <w:rStyle w:val="Hyperlink"/>
          </w:rPr>
          <w:t>Introduction</w:t>
        </w:r>
        <w:r w:rsidR="00365E24">
          <w:rPr>
            <w:webHidden/>
          </w:rPr>
          <w:tab/>
        </w:r>
        <w:r w:rsidR="00365E24">
          <w:rPr>
            <w:webHidden/>
          </w:rPr>
          <w:fldChar w:fldCharType="begin"/>
        </w:r>
        <w:r w:rsidR="00365E24">
          <w:rPr>
            <w:webHidden/>
          </w:rPr>
          <w:instrText xml:space="preserve"> PAGEREF _Toc159596956 \h </w:instrText>
        </w:r>
        <w:r w:rsidR="00365E24">
          <w:rPr>
            <w:webHidden/>
          </w:rPr>
        </w:r>
        <w:r w:rsidR="00365E24">
          <w:rPr>
            <w:webHidden/>
          </w:rPr>
          <w:fldChar w:fldCharType="separate"/>
        </w:r>
        <w:r w:rsidR="00365E24">
          <w:rPr>
            <w:webHidden/>
          </w:rPr>
          <w:t>4</w:t>
        </w:r>
        <w:r w:rsidR="00365E24">
          <w:rPr>
            <w:webHidden/>
          </w:rPr>
          <w:fldChar w:fldCharType="end"/>
        </w:r>
      </w:hyperlink>
    </w:p>
    <w:p w14:paraId="13FD0649" w14:textId="5479C42D"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57" w:history="1">
        <w:r w:rsidR="00365E24" w:rsidRPr="009012FA">
          <w:rPr>
            <w:rStyle w:val="Hyperlink"/>
            <w:noProof/>
          </w:rPr>
          <w:t>Audience</w:t>
        </w:r>
        <w:r w:rsidR="00365E24">
          <w:rPr>
            <w:noProof/>
            <w:webHidden/>
          </w:rPr>
          <w:tab/>
        </w:r>
        <w:r w:rsidR="00365E24">
          <w:rPr>
            <w:noProof/>
            <w:webHidden/>
          </w:rPr>
          <w:fldChar w:fldCharType="begin"/>
        </w:r>
        <w:r w:rsidR="00365E24">
          <w:rPr>
            <w:noProof/>
            <w:webHidden/>
          </w:rPr>
          <w:instrText xml:space="preserve"> PAGEREF _Toc159596957 \h </w:instrText>
        </w:r>
        <w:r w:rsidR="00365E24">
          <w:rPr>
            <w:noProof/>
            <w:webHidden/>
          </w:rPr>
        </w:r>
        <w:r w:rsidR="00365E24">
          <w:rPr>
            <w:noProof/>
            <w:webHidden/>
          </w:rPr>
          <w:fldChar w:fldCharType="separate"/>
        </w:r>
        <w:r w:rsidR="00365E24">
          <w:rPr>
            <w:noProof/>
            <w:webHidden/>
          </w:rPr>
          <w:t>4</w:t>
        </w:r>
        <w:r w:rsidR="00365E24">
          <w:rPr>
            <w:noProof/>
            <w:webHidden/>
          </w:rPr>
          <w:fldChar w:fldCharType="end"/>
        </w:r>
      </w:hyperlink>
    </w:p>
    <w:p w14:paraId="6CE6D092" w14:textId="443E36CB"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58" w:history="1">
        <w:r w:rsidR="00365E24" w:rsidRPr="009012FA">
          <w:rPr>
            <w:rStyle w:val="Hyperlink"/>
          </w:rPr>
          <w:t xml:space="preserve">NHS England Identity Agent </w:t>
        </w:r>
        <w:r w:rsidR="005F6BF2">
          <w:rPr>
            <w:rStyle w:val="Hyperlink"/>
          </w:rPr>
          <w:t>v2.4.6.0</w:t>
        </w:r>
        <w:r w:rsidR="00365E24">
          <w:rPr>
            <w:webHidden/>
          </w:rPr>
          <w:tab/>
        </w:r>
        <w:r w:rsidR="00365E24">
          <w:rPr>
            <w:webHidden/>
          </w:rPr>
          <w:fldChar w:fldCharType="begin"/>
        </w:r>
        <w:r w:rsidR="00365E24">
          <w:rPr>
            <w:webHidden/>
          </w:rPr>
          <w:instrText xml:space="preserve"> PAGEREF _Toc159596958 \h </w:instrText>
        </w:r>
        <w:r w:rsidR="00365E24">
          <w:rPr>
            <w:webHidden/>
          </w:rPr>
        </w:r>
        <w:r w:rsidR="00365E24">
          <w:rPr>
            <w:webHidden/>
          </w:rPr>
          <w:fldChar w:fldCharType="separate"/>
        </w:r>
        <w:r w:rsidR="00365E24">
          <w:rPr>
            <w:webHidden/>
          </w:rPr>
          <w:t>4</w:t>
        </w:r>
        <w:r w:rsidR="00365E24">
          <w:rPr>
            <w:webHidden/>
          </w:rPr>
          <w:fldChar w:fldCharType="end"/>
        </w:r>
      </w:hyperlink>
    </w:p>
    <w:p w14:paraId="6DDC57C3" w14:textId="14CF02FC"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59" w:history="1">
        <w:r w:rsidR="00365E24" w:rsidRPr="009012FA">
          <w:rPr>
            <w:rStyle w:val="Hyperlink"/>
          </w:rPr>
          <w:t>Software &amp; documentation</w:t>
        </w:r>
        <w:r w:rsidR="00365E24">
          <w:rPr>
            <w:webHidden/>
          </w:rPr>
          <w:tab/>
        </w:r>
        <w:r w:rsidR="00365E24">
          <w:rPr>
            <w:webHidden/>
          </w:rPr>
          <w:fldChar w:fldCharType="begin"/>
        </w:r>
        <w:r w:rsidR="00365E24">
          <w:rPr>
            <w:webHidden/>
          </w:rPr>
          <w:instrText xml:space="preserve"> PAGEREF _Toc159596959 \h </w:instrText>
        </w:r>
        <w:r w:rsidR="00365E24">
          <w:rPr>
            <w:webHidden/>
          </w:rPr>
        </w:r>
        <w:r w:rsidR="00365E24">
          <w:rPr>
            <w:webHidden/>
          </w:rPr>
          <w:fldChar w:fldCharType="separate"/>
        </w:r>
        <w:r w:rsidR="00365E24">
          <w:rPr>
            <w:webHidden/>
          </w:rPr>
          <w:t>4</w:t>
        </w:r>
        <w:r w:rsidR="00365E24">
          <w:rPr>
            <w:webHidden/>
          </w:rPr>
          <w:fldChar w:fldCharType="end"/>
        </w:r>
      </w:hyperlink>
    </w:p>
    <w:p w14:paraId="391FD53E" w14:textId="219AB076"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60" w:history="1">
        <w:r w:rsidR="00365E24" w:rsidRPr="009012FA">
          <w:rPr>
            <w:rStyle w:val="Hyperlink"/>
          </w:rPr>
          <w:t>Important Considerations</w:t>
        </w:r>
        <w:r w:rsidR="00365E24">
          <w:rPr>
            <w:webHidden/>
          </w:rPr>
          <w:tab/>
        </w:r>
        <w:r w:rsidR="00365E24">
          <w:rPr>
            <w:webHidden/>
          </w:rPr>
          <w:fldChar w:fldCharType="begin"/>
        </w:r>
        <w:r w:rsidR="00365E24">
          <w:rPr>
            <w:webHidden/>
          </w:rPr>
          <w:instrText xml:space="preserve"> PAGEREF _Toc159596960 \h </w:instrText>
        </w:r>
        <w:r w:rsidR="00365E24">
          <w:rPr>
            <w:webHidden/>
          </w:rPr>
        </w:r>
        <w:r w:rsidR="00365E24">
          <w:rPr>
            <w:webHidden/>
          </w:rPr>
          <w:fldChar w:fldCharType="separate"/>
        </w:r>
        <w:r w:rsidR="00365E24">
          <w:rPr>
            <w:webHidden/>
          </w:rPr>
          <w:t>5</w:t>
        </w:r>
        <w:r w:rsidR="00365E24">
          <w:rPr>
            <w:webHidden/>
          </w:rPr>
          <w:fldChar w:fldCharType="end"/>
        </w:r>
      </w:hyperlink>
    </w:p>
    <w:p w14:paraId="154479AD" w14:textId="6DA4EE4B"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61" w:history="1">
        <w:r w:rsidR="00365E24" w:rsidRPr="009012FA">
          <w:rPr>
            <w:rStyle w:val="Hyperlink"/>
          </w:rPr>
          <w:t>System Requirements</w:t>
        </w:r>
        <w:r w:rsidR="00365E24">
          <w:rPr>
            <w:webHidden/>
          </w:rPr>
          <w:tab/>
        </w:r>
        <w:r w:rsidR="00365E24">
          <w:rPr>
            <w:webHidden/>
          </w:rPr>
          <w:fldChar w:fldCharType="begin"/>
        </w:r>
        <w:r w:rsidR="00365E24">
          <w:rPr>
            <w:webHidden/>
          </w:rPr>
          <w:instrText xml:space="preserve"> PAGEREF _Toc159596961 \h </w:instrText>
        </w:r>
        <w:r w:rsidR="00365E24">
          <w:rPr>
            <w:webHidden/>
          </w:rPr>
        </w:r>
        <w:r w:rsidR="00365E24">
          <w:rPr>
            <w:webHidden/>
          </w:rPr>
          <w:fldChar w:fldCharType="separate"/>
        </w:r>
        <w:r w:rsidR="00365E24">
          <w:rPr>
            <w:webHidden/>
          </w:rPr>
          <w:t>5</w:t>
        </w:r>
        <w:r w:rsidR="00365E24">
          <w:rPr>
            <w:webHidden/>
          </w:rPr>
          <w:fldChar w:fldCharType="end"/>
        </w:r>
      </w:hyperlink>
    </w:p>
    <w:p w14:paraId="7EFCA6A1" w14:textId="0670E7B4"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62" w:history="1">
        <w:r w:rsidR="00365E24" w:rsidRPr="009012FA">
          <w:rPr>
            <w:rStyle w:val="Hyperlink"/>
            <w:noProof/>
          </w:rPr>
          <w:t>Middleware</w:t>
        </w:r>
        <w:r w:rsidR="00365E24">
          <w:rPr>
            <w:noProof/>
            <w:webHidden/>
          </w:rPr>
          <w:tab/>
        </w:r>
        <w:r w:rsidR="00365E24">
          <w:rPr>
            <w:noProof/>
            <w:webHidden/>
          </w:rPr>
          <w:fldChar w:fldCharType="begin"/>
        </w:r>
        <w:r w:rsidR="00365E24">
          <w:rPr>
            <w:noProof/>
            <w:webHidden/>
          </w:rPr>
          <w:instrText xml:space="preserve"> PAGEREF _Toc159596962 \h </w:instrText>
        </w:r>
        <w:r w:rsidR="00365E24">
          <w:rPr>
            <w:noProof/>
            <w:webHidden/>
          </w:rPr>
        </w:r>
        <w:r w:rsidR="00365E24">
          <w:rPr>
            <w:noProof/>
            <w:webHidden/>
          </w:rPr>
          <w:fldChar w:fldCharType="separate"/>
        </w:r>
        <w:r w:rsidR="00365E24">
          <w:rPr>
            <w:noProof/>
            <w:webHidden/>
          </w:rPr>
          <w:t>5</w:t>
        </w:r>
        <w:r w:rsidR="00365E24">
          <w:rPr>
            <w:noProof/>
            <w:webHidden/>
          </w:rPr>
          <w:fldChar w:fldCharType="end"/>
        </w:r>
      </w:hyperlink>
    </w:p>
    <w:p w14:paraId="3D9164F3" w14:textId="77DDADD5"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63" w:history="1">
        <w:r w:rsidR="00365E24" w:rsidRPr="009012FA">
          <w:rPr>
            <w:rStyle w:val="Hyperlink"/>
            <w:noProof/>
          </w:rPr>
          <w:t>Other components</w:t>
        </w:r>
        <w:r w:rsidR="00365E24">
          <w:rPr>
            <w:noProof/>
            <w:webHidden/>
          </w:rPr>
          <w:tab/>
        </w:r>
        <w:r w:rsidR="00365E24">
          <w:rPr>
            <w:noProof/>
            <w:webHidden/>
          </w:rPr>
          <w:fldChar w:fldCharType="begin"/>
        </w:r>
        <w:r w:rsidR="00365E24">
          <w:rPr>
            <w:noProof/>
            <w:webHidden/>
          </w:rPr>
          <w:instrText xml:space="preserve"> PAGEREF _Toc159596963 \h </w:instrText>
        </w:r>
        <w:r w:rsidR="00365E24">
          <w:rPr>
            <w:noProof/>
            <w:webHidden/>
          </w:rPr>
        </w:r>
        <w:r w:rsidR="00365E24">
          <w:rPr>
            <w:noProof/>
            <w:webHidden/>
          </w:rPr>
          <w:fldChar w:fldCharType="separate"/>
        </w:r>
        <w:r w:rsidR="00365E24">
          <w:rPr>
            <w:noProof/>
            <w:webHidden/>
          </w:rPr>
          <w:t>6</w:t>
        </w:r>
        <w:r w:rsidR="00365E24">
          <w:rPr>
            <w:noProof/>
            <w:webHidden/>
          </w:rPr>
          <w:fldChar w:fldCharType="end"/>
        </w:r>
      </w:hyperlink>
    </w:p>
    <w:p w14:paraId="0DDA9EDD" w14:textId="47D57DD8"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64" w:history="1">
        <w:r w:rsidR="00365E24" w:rsidRPr="009012FA">
          <w:rPr>
            <w:rStyle w:val="Hyperlink"/>
          </w:rPr>
          <w:t>Usage Scenarios</w:t>
        </w:r>
        <w:r w:rsidR="00365E24">
          <w:rPr>
            <w:webHidden/>
          </w:rPr>
          <w:tab/>
        </w:r>
        <w:r w:rsidR="00365E24">
          <w:rPr>
            <w:webHidden/>
          </w:rPr>
          <w:fldChar w:fldCharType="begin"/>
        </w:r>
        <w:r w:rsidR="00365E24">
          <w:rPr>
            <w:webHidden/>
          </w:rPr>
          <w:instrText xml:space="preserve"> PAGEREF _Toc159596964 \h </w:instrText>
        </w:r>
        <w:r w:rsidR="00365E24">
          <w:rPr>
            <w:webHidden/>
          </w:rPr>
        </w:r>
        <w:r w:rsidR="00365E24">
          <w:rPr>
            <w:webHidden/>
          </w:rPr>
          <w:fldChar w:fldCharType="separate"/>
        </w:r>
        <w:r w:rsidR="00365E24">
          <w:rPr>
            <w:webHidden/>
          </w:rPr>
          <w:t>6</w:t>
        </w:r>
        <w:r w:rsidR="00365E24">
          <w:rPr>
            <w:webHidden/>
          </w:rPr>
          <w:fldChar w:fldCharType="end"/>
        </w:r>
      </w:hyperlink>
    </w:p>
    <w:p w14:paraId="170D3CEF" w14:textId="412B29D6"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65" w:history="1">
        <w:r w:rsidR="00365E24" w:rsidRPr="009012FA">
          <w:rPr>
            <w:rStyle w:val="Hyperlink"/>
            <w:noProof/>
          </w:rPr>
          <w:t>Operating Systems</w:t>
        </w:r>
        <w:r w:rsidR="00365E24">
          <w:rPr>
            <w:noProof/>
            <w:webHidden/>
          </w:rPr>
          <w:tab/>
        </w:r>
        <w:r w:rsidR="00365E24">
          <w:rPr>
            <w:noProof/>
            <w:webHidden/>
          </w:rPr>
          <w:fldChar w:fldCharType="begin"/>
        </w:r>
        <w:r w:rsidR="00365E24">
          <w:rPr>
            <w:noProof/>
            <w:webHidden/>
          </w:rPr>
          <w:instrText xml:space="preserve"> PAGEREF _Toc159596965 \h </w:instrText>
        </w:r>
        <w:r w:rsidR="00365E24">
          <w:rPr>
            <w:noProof/>
            <w:webHidden/>
          </w:rPr>
        </w:r>
        <w:r w:rsidR="00365E24">
          <w:rPr>
            <w:noProof/>
            <w:webHidden/>
          </w:rPr>
          <w:fldChar w:fldCharType="separate"/>
        </w:r>
        <w:r w:rsidR="00365E24">
          <w:rPr>
            <w:noProof/>
            <w:webHidden/>
          </w:rPr>
          <w:t>6</w:t>
        </w:r>
        <w:r w:rsidR="00365E24">
          <w:rPr>
            <w:noProof/>
            <w:webHidden/>
          </w:rPr>
          <w:fldChar w:fldCharType="end"/>
        </w:r>
      </w:hyperlink>
    </w:p>
    <w:p w14:paraId="71E75C96" w14:textId="21029664"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66" w:history="1">
        <w:r w:rsidR="00365E24" w:rsidRPr="009012FA">
          <w:rPr>
            <w:rStyle w:val="Hyperlink"/>
            <w:noProof/>
          </w:rPr>
          <w:t>Environments</w:t>
        </w:r>
        <w:r w:rsidR="00365E24">
          <w:rPr>
            <w:noProof/>
            <w:webHidden/>
          </w:rPr>
          <w:tab/>
        </w:r>
        <w:r w:rsidR="00365E24">
          <w:rPr>
            <w:noProof/>
            <w:webHidden/>
          </w:rPr>
          <w:fldChar w:fldCharType="begin"/>
        </w:r>
        <w:r w:rsidR="00365E24">
          <w:rPr>
            <w:noProof/>
            <w:webHidden/>
          </w:rPr>
          <w:instrText xml:space="preserve"> PAGEREF _Toc159596966 \h </w:instrText>
        </w:r>
        <w:r w:rsidR="00365E24">
          <w:rPr>
            <w:noProof/>
            <w:webHidden/>
          </w:rPr>
        </w:r>
        <w:r w:rsidR="00365E24">
          <w:rPr>
            <w:noProof/>
            <w:webHidden/>
          </w:rPr>
          <w:fldChar w:fldCharType="separate"/>
        </w:r>
        <w:r w:rsidR="00365E24">
          <w:rPr>
            <w:noProof/>
            <w:webHidden/>
          </w:rPr>
          <w:t>6</w:t>
        </w:r>
        <w:r w:rsidR="00365E24">
          <w:rPr>
            <w:noProof/>
            <w:webHidden/>
          </w:rPr>
          <w:fldChar w:fldCharType="end"/>
        </w:r>
      </w:hyperlink>
    </w:p>
    <w:p w14:paraId="53D7D66F" w14:textId="0A075E4F"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67" w:history="1">
        <w:r w:rsidR="00365E24" w:rsidRPr="009012FA">
          <w:rPr>
            <w:rStyle w:val="Hyperlink"/>
            <w:noProof/>
          </w:rPr>
          <w:t>Smartcards</w:t>
        </w:r>
        <w:r w:rsidR="00365E24">
          <w:rPr>
            <w:noProof/>
            <w:webHidden/>
          </w:rPr>
          <w:tab/>
        </w:r>
        <w:r w:rsidR="00365E24">
          <w:rPr>
            <w:noProof/>
            <w:webHidden/>
          </w:rPr>
          <w:fldChar w:fldCharType="begin"/>
        </w:r>
        <w:r w:rsidR="00365E24">
          <w:rPr>
            <w:noProof/>
            <w:webHidden/>
          </w:rPr>
          <w:instrText xml:space="preserve"> PAGEREF _Toc159596967 \h </w:instrText>
        </w:r>
        <w:r w:rsidR="00365E24">
          <w:rPr>
            <w:noProof/>
            <w:webHidden/>
          </w:rPr>
        </w:r>
        <w:r w:rsidR="00365E24">
          <w:rPr>
            <w:noProof/>
            <w:webHidden/>
          </w:rPr>
          <w:fldChar w:fldCharType="separate"/>
        </w:r>
        <w:r w:rsidR="00365E24">
          <w:rPr>
            <w:noProof/>
            <w:webHidden/>
          </w:rPr>
          <w:t>7</w:t>
        </w:r>
        <w:r w:rsidR="00365E24">
          <w:rPr>
            <w:noProof/>
            <w:webHidden/>
          </w:rPr>
          <w:fldChar w:fldCharType="end"/>
        </w:r>
      </w:hyperlink>
    </w:p>
    <w:p w14:paraId="1A4A488D" w14:textId="530D830B"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68" w:history="1">
        <w:r w:rsidR="00365E24" w:rsidRPr="009012FA">
          <w:rPr>
            <w:rStyle w:val="Hyperlink"/>
          </w:rPr>
          <w:t>Installation Process</w:t>
        </w:r>
        <w:r w:rsidR="00365E24">
          <w:rPr>
            <w:webHidden/>
          </w:rPr>
          <w:tab/>
        </w:r>
        <w:r w:rsidR="00365E24">
          <w:rPr>
            <w:webHidden/>
          </w:rPr>
          <w:fldChar w:fldCharType="begin"/>
        </w:r>
        <w:r w:rsidR="00365E24">
          <w:rPr>
            <w:webHidden/>
          </w:rPr>
          <w:instrText xml:space="preserve"> PAGEREF _Toc159596968 \h </w:instrText>
        </w:r>
        <w:r w:rsidR="00365E24">
          <w:rPr>
            <w:webHidden/>
          </w:rPr>
        </w:r>
        <w:r w:rsidR="00365E24">
          <w:rPr>
            <w:webHidden/>
          </w:rPr>
          <w:fldChar w:fldCharType="separate"/>
        </w:r>
        <w:r w:rsidR="00365E24">
          <w:rPr>
            <w:webHidden/>
          </w:rPr>
          <w:t>7</w:t>
        </w:r>
        <w:r w:rsidR="00365E24">
          <w:rPr>
            <w:webHidden/>
          </w:rPr>
          <w:fldChar w:fldCharType="end"/>
        </w:r>
      </w:hyperlink>
    </w:p>
    <w:p w14:paraId="2ECE161A" w14:textId="1D82DCFE"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69" w:history="1">
        <w:r w:rsidR="00365E24" w:rsidRPr="009012FA">
          <w:rPr>
            <w:rStyle w:val="Hyperlink"/>
          </w:rPr>
          <w:t>Configuration</w:t>
        </w:r>
        <w:r w:rsidR="00365E24">
          <w:rPr>
            <w:webHidden/>
          </w:rPr>
          <w:tab/>
        </w:r>
        <w:r w:rsidR="00365E24">
          <w:rPr>
            <w:webHidden/>
          </w:rPr>
          <w:fldChar w:fldCharType="begin"/>
        </w:r>
        <w:r w:rsidR="00365E24">
          <w:rPr>
            <w:webHidden/>
          </w:rPr>
          <w:instrText xml:space="preserve"> PAGEREF _Toc159596969 \h </w:instrText>
        </w:r>
        <w:r w:rsidR="00365E24">
          <w:rPr>
            <w:webHidden/>
          </w:rPr>
        </w:r>
        <w:r w:rsidR="00365E24">
          <w:rPr>
            <w:webHidden/>
          </w:rPr>
          <w:fldChar w:fldCharType="separate"/>
        </w:r>
        <w:r w:rsidR="00365E24">
          <w:rPr>
            <w:webHidden/>
          </w:rPr>
          <w:t>8</w:t>
        </w:r>
        <w:r w:rsidR="00365E24">
          <w:rPr>
            <w:webHidden/>
          </w:rPr>
          <w:fldChar w:fldCharType="end"/>
        </w:r>
      </w:hyperlink>
    </w:p>
    <w:p w14:paraId="3332A4DC" w14:textId="04C26259"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0" w:history="1">
        <w:r w:rsidR="00365E24" w:rsidRPr="009012FA">
          <w:rPr>
            <w:rStyle w:val="Hyperlink"/>
            <w:noProof/>
          </w:rPr>
          <w:t>Registry Settings</w:t>
        </w:r>
        <w:r w:rsidR="00365E24">
          <w:rPr>
            <w:noProof/>
            <w:webHidden/>
          </w:rPr>
          <w:tab/>
        </w:r>
        <w:r w:rsidR="00365E24">
          <w:rPr>
            <w:noProof/>
            <w:webHidden/>
          </w:rPr>
          <w:fldChar w:fldCharType="begin"/>
        </w:r>
        <w:r w:rsidR="00365E24">
          <w:rPr>
            <w:noProof/>
            <w:webHidden/>
          </w:rPr>
          <w:instrText xml:space="preserve"> PAGEREF _Toc159596970 \h </w:instrText>
        </w:r>
        <w:r w:rsidR="00365E24">
          <w:rPr>
            <w:noProof/>
            <w:webHidden/>
          </w:rPr>
        </w:r>
        <w:r w:rsidR="00365E24">
          <w:rPr>
            <w:noProof/>
            <w:webHidden/>
          </w:rPr>
          <w:fldChar w:fldCharType="separate"/>
        </w:r>
        <w:r w:rsidR="00365E24">
          <w:rPr>
            <w:noProof/>
            <w:webHidden/>
          </w:rPr>
          <w:t>9</w:t>
        </w:r>
        <w:r w:rsidR="00365E24">
          <w:rPr>
            <w:noProof/>
            <w:webHidden/>
          </w:rPr>
          <w:fldChar w:fldCharType="end"/>
        </w:r>
      </w:hyperlink>
    </w:p>
    <w:p w14:paraId="38EB555A" w14:textId="541AF424"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1" w:history="1">
        <w:r w:rsidR="00365E24" w:rsidRPr="009012FA">
          <w:rPr>
            <w:rStyle w:val="Hyperlink"/>
            <w:noProof/>
          </w:rPr>
          <w:t>Primary Care System Suppliers</w:t>
        </w:r>
        <w:r w:rsidR="00365E24">
          <w:rPr>
            <w:noProof/>
            <w:webHidden/>
          </w:rPr>
          <w:tab/>
        </w:r>
        <w:r w:rsidR="00365E24">
          <w:rPr>
            <w:noProof/>
            <w:webHidden/>
          </w:rPr>
          <w:fldChar w:fldCharType="begin"/>
        </w:r>
        <w:r w:rsidR="00365E24">
          <w:rPr>
            <w:noProof/>
            <w:webHidden/>
          </w:rPr>
          <w:instrText xml:space="preserve"> PAGEREF _Toc159596971 \h </w:instrText>
        </w:r>
        <w:r w:rsidR="00365E24">
          <w:rPr>
            <w:noProof/>
            <w:webHidden/>
          </w:rPr>
        </w:r>
        <w:r w:rsidR="00365E24">
          <w:rPr>
            <w:noProof/>
            <w:webHidden/>
          </w:rPr>
          <w:fldChar w:fldCharType="separate"/>
        </w:r>
        <w:r w:rsidR="00365E24">
          <w:rPr>
            <w:noProof/>
            <w:webHidden/>
          </w:rPr>
          <w:t>12</w:t>
        </w:r>
        <w:r w:rsidR="00365E24">
          <w:rPr>
            <w:noProof/>
            <w:webHidden/>
          </w:rPr>
          <w:fldChar w:fldCharType="end"/>
        </w:r>
      </w:hyperlink>
    </w:p>
    <w:p w14:paraId="373637D6" w14:textId="4AE2431A"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2" w:history="1">
        <w:r w:rsidR="00365E24" w:rsidRPr="009012FA">
          <w:rPr>
            <w:rStyle w:val="Hyperlink"/>
            <w:noProof/>
          </w:rPr>
          <w:t>Environments</w:t>
        </w:r>
        <w:r w:rsidR="00365E24">
          <w:rPr>
            <w:noProof/>
            <w:webHidden/>
          </w:rPr>
          <w:tab/>
        </w:r>
        <w:r w:rsidR="00365E24">
          <w:rPr>
            <w:noProof/>
            <w:webHidden/>
          </w:rPr>
          <w:fldChar w:fldCharType="begin"/>
        </w:r>
        <w:r w:rsidR="00365E24">
          <w:rPr>
            <w:noProof/>
            <w:webHidden/>
          </w:rPr>
          <w:instrText xml:space="preserve"> PAGEREF _Toc159596972 \h </w:instrText>
        </w:r>
        <w:r w:rsidR="00365E24">
          <w:rPr>
            <w:noProof/>
            <w:webHidden/>
          </w:rPr>
        </w:r>
        <w:r w:rsidR="00365E24">
          <w:rPr>
            <w:noProof/>
            <w:webHidden/>
          </w:rPr>
          <w:fldChar w:fldCharType="separate"/>
        </w:r>
        <w:r w:rsidR="00365E24">
          <w:rPr>
            <w:noProof/>
            <w:webHidden/>
          </w:rPr>
          <w:t>13</w:t>
        </w:r>
        <w:r w:rsidR="00365E24">
          <w:rPr>
            <w:noProof/>
            <w:webHidden/>
          </w:rPr>
          <w:fldChar w:fldCharType="end"/>
        </w:r>
      </w:hyperlink>
    </w:p>
    <w:p w14:paraId="3608D3ED" w14:textId="1347BBAA"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3" w:history="1">
        <w:r w:rsidR="00365E24" w:rsidRPr="009012FA">
          <w:rPr>
            <w:rStyle w:val="Hyperlink"/>
            <w:noProof/>
          </w:rPr>
          <w:t>Certificates</w:t>
        </w:r>
        <w:r w:rsidR="00365E24">
          <w:rPr>
            <w:noProof/>
            <w:webHidden/>
          </w:rPr>
          <w:tab/>
        </w:r>
        <w:r w:rsidR="00365E24">
          <w:rPr>
            <w:noProof/>
            <w:webHidden/>
          </w:rPr>
          <w:fldChar w:fldCharType="begin"/>
        </w:r>
        <w:r w:rsidR="00365E24">
          <w:rPr>
            <w:noProof/>
            <w:webHidden/>
          </w:rPr>
          <w:instrText xml:space="preserve"> PAGEREF _Toc159596973 \h </w:instrText>
        </w:r>
        <w:r w:rsidR="00365E24">
          <w:rPr>
            <w:noProof/>
            <w:webHidden/>
          </w:rPr>
        </w:r>
        <w:r w:rsidR="00365E24">
          <w:rPr>
            <w:noProof/>
            <w:webHidden/>
          </w:rPr>
          <w:fldChar w:fldCharType="separate"/>
        </w:r>
        <w:r w:rsidR="00365E24">
          <w:rPr>
            <w:noProof/>
            <w:webHidden/>
          </w:rPr>
          <w:t>13</w:t>
        </w:r>
        <w:r w:rsidR="00365E24">
          <w:rPr>
            <w:noProof/>
            <w:webHidden/>
          </w:rPr>
          <w:fldChar w:fldCharType="end"/>
        </w:r>
      </w:hyperlink>
    </w:p>
    <w:p w14:paraId="0BB6F402" w14:textId="3014DB47"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4" w:history="1">
        <w:r w:rsidR="00365E24" w:rsidRPr="009012FA">
          <w:rPr>
            <w:rStyle w:val="Hyperlink"/>
            <w:noProof/>
          </w:rPr>
          <w:t>Registry Editor Utility</w:t>
        </w:r>
        <w:r w:rsidR="00365E24">
          <w:rPr>
            <w:noProof/>
            <w:webHidden/>
          </w:rPr>
          <w:tab/>
        </w:r>
        <w:r w:rsidR="00365E24">
          <w:rPr>
            <w:noProof/>
            <w:webHidden/>
          </w:rPr>
          <w:fldChar w:fldCharType="begin"/>
        </w:r>
        <w:r w:rsidR="00365E24">
          <w:rPr>
            <w:noProof/>
            <w:webHidden/>
          </w:rPr>
          <w:instrText xml:space="preserve"> PAGEREF _Toc159596974 \h </w:instrText>
        </w:r>
        <w:r w:rsidR="00365E24">
          <w:rPr>
            <w:noProof/>
            <w:webHidden/>
          </w:rPr>
        </w:r>
        <w:r w:rsidR="00365E24">
          <w:rPr>
            <w:noProof/>
            <w:webHidden/>
          </w:rPr>
          <w:fldChar w:fldCharType="separate"/>
        </w:r>
        <w:r w:rsidR="00365E24">
          <w:rPr>
            <w:noProof/>
            <w:webHidden/>
          </w:rPr>
          <w:t>14</w:t>
        </w:r>
        <w:r w:rsidR="00365E24">
          <w:rPr>
            <w:noProof/>
            <w:webHidden/>
          </w:rPr>
          <w:fldChar w:fldCharType="end"/>
        </w:r>
      </w:hyperlink>
    </w:p>
    <w:p w14:paraId="04BB9A17" w14:textId="4AB0F181"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75" w:history="1">
        <w:r w:rsidR="00365E24" w:rsidRPr="009012FA">
          <w:rPr>
            <w:rStyle w:val="Hyperlink"/>
          </w:rPr>
          <w:t>Troubleshooting</w:t>
        </w:r>
        <w:r w:rsidR="00365E24">
          <w:rPr>
            <w:webHidden/>
          </w:rPr>
          <w:tab/>
        </w:r>
        <w:r w:rsidR="00365E24">
          <w:rPr>
            <w:webHidden/>
          </w:rPr>
          <w:fldChar w:fldCharType="begin"/>
        </w:r>
        <w:r w:rsidR="00365E24">
          <w:rPr>
            <w:webHidden/>
          </w:rPr>
          <w:instrText xml:space="preserve"> PAGEREF _Toc159596975 \h </w:instrText>
        </w:r>
        <w:r w:rsidR="00365E24">
          <w:rPr>
            <w:webHidden/>
          </w:rPr>
        </w:r>
        <w:r w:rsidR="00365E24">
          <w:rPr>
            <w:webHidden/>
          </w:rPr>
          <w:fldChar w:fldCharType="separate"/>
        </w:r>
        <w:r w:rsidR="00365E24">
          <w:rPr>
            <w:webHidden/>
          </w:rPr>
          <w:t>15</w:t>
        </w:r>
        <w:r w:rsidR="00365E24">
          <w:rPr>
            <w:webHidden/>
          </w:rPr>
          <w:fldChar w:fldCharType="end"/>
        </w:r>
      </w:hyperlink>
    </w:p>
    <w:p w14:paraId="2C132206" w14:textId="5690433C"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6" w:history="1">
        <w:r w:rsidR="00365E24" w:rsidRPr="009012FA">
          <w:rPr>
            <w:rStyle w:val="Hyperlink"/>
            <w:noProof/>
          </w:rPr>
          <w:t>Incorrect Smartcard Reader Drivers</w:t>
        </w:r>
        <w:r w:rsidR="00365E24">
          <w:rPr>
            <w:noProof/>
            <w:webHidden/>
          </w:rPr>
          <w:tab/>
        </w:r>
        <w:r w:rsidR="00365E24">
          <w:rPr>
            <w:noProof/>
            <w:webHidden/>
          </w:rPr>
          <w:fldChar w:fldCharType="begin"/>
        </w:r>
        <w:r w:rsidR="00365E24">
          <w:rPr>
            <w:noProof/>
            <w:webHidden/>
          </w:rPr>
          <w:instrText xml:space="preserve"> PAGEREF _Toc159596976 \h </w:instrText>
        </w:r>
        <w:r w:rsidR="00365E24">
          <w:rPr>
            <w:noProof/>
            <w:webHidden/>
          </w:rPr>
        </w:r>
        <w:r w:rsidR="00365E24">
          <w:rPr>
            <w:noProof/>
            <w:webHidden/>
          </w:rPr>
          <w:fldChar w:fldCharType="separate"/>
        </w:r>
        <w:r w:rsidR="00365E24">
          <w:rPr>
            <w:noProof/>
            <w:webHidden/>
          </w:rPr>
          <w:t>20</w:t>
        </w:r>
        <w:r w:rsidR="00365E24">
          <w:rPr>
            <w:noProof/>
            <w:webHidden/>
          </w:rPr>
          <w:fldChar w:fldCharType="end"/>
        </w:r>
      </w:hyperlink>
    </w:p>
    <w:p w14:paraId="750D0676" w14:textId="5228E862"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7" w:history="1">
        <w:r w:rsidR="00365E24" w:rsidRPr="009012FA">
          <w:rPr>
            <w:rStyle w:val="Hyperlink"/>
            <w:noProof/>
          </w:rPr>
          <w:t>Problem Areas</w:t>
        </w:r>
        <w:r w:rsidR="00365E24">
          <w:rPr>
            <w:noProof/>
            <w:webHidden/>
          </w:rPr>
          <w:tab/>
        </w:r>
        <w:r w:rsidR="00365E24">
          <w:rPr>
            <w:noProof/>
            <w:webHidden/>
          </w:rPr>
          <w:fldChar w:fldCharType="begin"/>
        </w:r>
        <w:r w:rsidR="00365E24">
          <w:rPr>
            <w:noProof/>
            <w:webHidden/>
          </w:rPr>
          <w:instrText xml:space="preserve"> PAGEREF _Toc159596977 \h </w:instrText>
        </w:r>
        <w:r w:rsidR="00365E24">
          <w:rPr>
            <w:noProof/>
            <w:webHidden/>
          </w:rPr>
        </w:r>
        <w:r w:rsidR="00365E24">
          <w:rPr>
            <w:noProof/>
            <w:webHidden/>
          </w:rPr>
          <w:fldChar w:fldCharType="separate"/>
        </w:r>
        <w:r w:rsidR="00365E24">
          <w:rPr>
            <w:noProof/>
            <w:webHidden/>
          </w:rPr>
          <w:t>21</w:t>
        </w:r>
        <w:r w:rsidR="00365E24">
          <w:rPr>
            <w:noProof/>
            <w:webHidden/>
          </w:rPr>
          <w:fldChar w:fldCharType="end"/>
        </w:r>
      </w:hyperlink>
    </w:p>
    <w:p w14:paraId="0FBDC53F" w14:textId="52007614"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8" w:history="1">
        <w:r w:rsidR="00365E24" w:rsidRPr="009012FA">
          <w:rPr>
            <w:rStyle w:val="Hyperlink"/>
            <w:noProof/>
          </w:rPr>
          <w:t>No PIV mini driver</w:t>
        </w:r>
        <w:r w:rsidR="00365E24">
          <w:rPr>
            <w:noProof/>
            <w:webHidden/>
          </w:rPr>
          <w:tab/>
        </w:r>
        <w:r w:rsidR="00365E24">
          <w:rPr>
            <w:noProof/>
            <w:webHidden/>
          </w:rPr>
          <w:fldChar w:fldCharType="begin"/>
        </w:r>
        <w:r w:rsidR="00365E24">
          <w:rPr>
            <w:noProof/>
            <w:webHidden/>
          </w:rPr>
          <w:instrText xml:space="preserve"> PAGEREF _Toc159596978 \h </w:instrText>
        </w:r>
        <w:r w:rsidR="00365E24">
          <w:rPr>
            <w:noProof/>
            <w:webHidden/>
          </w:rPr>
        </w:r>
        <w:r w:rsidR="00365E24">
          <w:rPr>
            <w:noProof/>
            <w:webHidden/>
          </w:rPr>
          <w:fldChar w:fldCharType="separate"/>
        </w:r>
        <w:r w:rsidR="00365E24">
          <w:rPr>
            <w:noProof/>
            <w:webHidden/>
          </w:rPr>
          <w:t>21</w:t>
        </w:r>
        <w:r w:rsidR="00365E24">
          <w:rPr>
            <w:noProof/>
            <w:webHidden/>
          </w:rPr>
          <w:fldChar w:fldCharType="end"/>
        </w:r>
      </w:hyperlink>
    </w:p>
    <w:p w14:paraId="7E44B668" w14:textId="7CB51F9A"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79" w:history="1">
        <w:r w:rsidR="00365E24" w:rsidRPr="009012FA">
          <w:rPr>
            <w:rStyle w:val="Hyperlink"/>
            <w:noProof/>
          </w:rPr>
          <w:t>Locked Smartcard (Series 9 Only)</w:t>
        </w:r>
        <w:r w:rsidR="00365E24">
          <w:rPr>
            <w:noProof/>
            <w:webHidden/>
          </w:rPr>
          <w:tab/>
        </w:r>
        <w:r w:rsidR="00365E24">
          <w:rPr>
            <w:noProof/>
            <w:webHidden/>
          </w:rPr>
          <w:fldChar w:fldCharType="begin"/>
        </w:r>
        <w:r w:rsidR="00365E24">
          <w:rPr>
            <w:noProof/>
            <w:webHidden/>
          </w:rPr>
          <w:instrText xml:space="preserve"> PAGEREF _Toc159596979 \h </w:instrText>
        </w:r>
        <w:r w:rsidR="00365E24">
          <w:rPr>
            <w:noProof/>
            <w:webHidden/>
          </w:rPr>
        </w:r>
        <w:r w:rsidR="00365E24">
          <w:rPr>
            <w:noProof/>
            <w:webHidden/>
          </w:rPr>
          <w:fldChar w:fldCharType="separate"/>
        </w:r>
        <w:r w:rsidR="00365E24">
          <w:rPr>
            <w:noProof/>
            <w:webHidden/>
          </w:rPr>
          <w:t>21</w:t>
        </w:r>
        <w:r w:rsidR="00365E24">
          <w:rPr>
            <w:noProof/>
            <w:webHidden/>
          </w:rPr>
          <w:fldChar w:fldCharType="end"/>
        </w:r>
      </w:hyperlink>
    </w:p>
    <w:p w14:paraId="2D16C0A6" w14:textId="2D1366EE"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0" w:history="1">
        <w:r w:rsidR="00365E24" w:rsidRPr="009012FA">
          <w:rPr>
            <w:rStyle w:val="Hyperlink"/>
            <w:noProof/>
          </w:rPr>
          <w:t>Logging out</w:t>
        </w:r>
        <w:r w:rsidR="00365E24">
          <w:rPr>
            <w:noProof/>
            <w:webHidden/>
          </w:rPr>
          <w:tab/>
        </w:r>
        <w:r w:rsidR="00365E24">
          <w:rPr>
            <w:noProof/>
            <w:webHidden/>
          </w:rPr>
          <w:fldChar w:fldCharType="begin"/>
        </w:r>
        <w:r w:rsidR="00365E24">
          <w:rPr>
            <w:noProof/>
            <w:webHidden/>
          </w:rPr>
          <w:instrText xml:space="preserve"> PAGEREF _Toc159596980 \h </w:instrText>
        </w:r>
        <w:r w:rsidR="00365E24">
          <w:rPr>
            <w:noProof/>
            <w:webHidden/>
          </w:rPr>
        </w:r>
        <w:r w:rsidR="00365E24">
          <w:rPr>
            <w:noProof/>
            <w:webHidden/>
          </w:rPr>
          <w:fldChar w:fldCharType="separate"/>
        </w:r>
        <w:r w:rsidR="00365E24">
          <w:rPr>
            <w:noProof/>
            <w:webHidden/>
          </w:rPr>
          <w:t>21</w:t>
        </w:r>
        <w:r w:rsidR="00365E24">
          <w:rPr>
            <w:noProof/>
            <w:webHidden/>
          </w:rPr>
          <w:fldChar w:fldCharType="end"/>
        </w:r>
      </w:hyperlink>
    </w:p>
    <w:p w14:paraId="5CE9665C" w14:textId="6E7154B8"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1" w:history="1">
        <w:r w:rsidR="00365E24" w:rsidRPr="009012FA">
          <w:rPr>
            <w:rStyle w:val="Hyperlink"/>
            <w:noProof/>
          </w:rPr>
          <w:t>Follow-me-sessions (RDP)</w:t>
        </w:r>
        <w:r w:rsidR="00365E24">
          <w:rPr>
            <w:noProof/>
            <w:webHidden/>
          </w:rPr>
          <w:tab/>
        </w:r>
        <w:r w:rsidR="00365E24">
          <w:rPr>
            <w:noProof/>
            <w:webHidden/>
          </w:rPr>
          <w:fldChar w:fldCharType="begin"/>
        </w:r>
        <w:r w:rsidR="00365E24">
          <w:rPr>
            <w:noProof/>
            <w:webHidden/>
          </w:rPr>
          <w:instrText xml:space="preserve"> PAGEREF _Toc159596981 \h </w:instrText>
        </w:r>
        <w:r w:rsidR="00365E24">
          <w:rPr>
            <w:noProof/>
            <w:webHidden/>
          </w:rPr>
        </w:r>
        <w:r w:rsidR="00365E24">
          <w:rPr>
            <w:noProof/>
            <w:webHidden/>
          </w:rPr>
          <w:fldChar w:fldCharType="separate"/>
        </w:r>
        <w:r w:rsidR="00365E24">
          <w:rPr>
            <w:noProof/>
            <w:webHidden/>
          </w:rPr>
          <w:t>22</w:t>
        </w:r>
        <w:r w:rsidR="00365E24">
          <w:rPr>
            <w:noProof/>
            <w:webHidden/>
          </w:rPr>
          <w:fldChar w:fldCharType="end"/>
        </w:r>
      </w:hyperlink>
    </w:p>
    <w:p w14:paraId="0108D142" w14:textId="67A52009"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2" w:history="1">
        <w:r w:rsidR="00365E24" w:rsidRPr="009012FA">
          <w:rPr>
            <w:rStyle w:val="Hyperlink"/>
            <w:noProof/>
          </w:rPr>
          <w:t>Follow-me-sessions (VDI)</w:t>
        </w:r>
        <w:r w:rsidR="00365E24">
          <w:rPr>
            <w:noProof/>
            <w:webHidden/>
          </w:rPr>
          <w:tab/>
        </w:r>
        <w:r w:rsidR="00365E24">
          <w:rPr>
            <w:noProof/>
            <w:webHidden/>
          </w:rPr>
          <w:fldChar w:fldCharType="begin"/>
        </w:r>
        <w:r w:rsidR="00365E24">
          <w:rPr>
            <w:noProof/>
            <w:webHidden/>
          </w:rPr>
          <w:instrText xml:space="preserve"> PAGEREF _Toc159596982 \h </w:instrText>
        </w:r>
        <w:r w:rsidR="00365E24">
          <w:rPr>
            <w:noProof/>
            <w:webHidden/>
          </w:rPr>
        </w:r>
        <w:r w:rsidR="00365E24">
          <w:rPr>
            <w:noProof/>
            <w:webHidden/>
          </w:rPr>
          <w:fldChar w:fldCharType="separate"/>
        </w:r>
        <w:r w:rsidR="00365E24">
          <w:rPr>
            <w:noProof/>
            <w:webHidden/>
          </w:rPr>
          <w:t>23</w:t>
        </w:r>
        <w:r w:rsidR="00365E24">
          <w:rPr>
            <w:noProof/>
            <w:webHidden/>
          </w:rPr>
          <w:fldChar w:fldCharType="end"/>
        </w:r>
      </w:hyperlink>
    </w:p>
    <w:p w14:paraId="4A5091CA" w14:textId="5DAF6735"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3" w:history="1">
        <w:r w:rsidR="00365E24" w:rsidRPr="009012FA">
          <w:rPr>
            <w:rStyle w:val="Hyperlink"/>
            <w:noProof/>
          </w:rPr>
          <w:t>Follow-me-sessions (RDP)</w:t>
        </w:r>
        <w:r w:rsidR="00365E24">
          <w:rPr>
            <w:noProof/>
            <w:webHidden/>
          </w:rPr>
          <w:tab/>
        </w:r>
        <w:r w:rsidR="00365E24">
          <w:rPr>
            <w:noProof/>
            <w:webHidden/>
          </w:rPr>
          <w:fldChar w:fldCharType="begin"/>
        </w:r>
        <w:r w:rsidR="00365E24">
          <w:rPr>
            <w:noProof/>
            <w:webHidden/>
          </w:rPr>
          <w:instrText xml:space="preserve"> PAGEREF _Toc159596983 \h </w:instrText>
        </w:r>
        <w:r w:rsidR="00365E24">
          <w:rPr>
            <w:noProof/>
            <w:webHidden/>
          </w:rPr>
        </w:r>
        <w:r w:rsidR="00365E24">
          <w:rPr>
            <w:noProof/>
            <w:webHidden/>
          </w:rPr>
          <w:fldChar w:fldCharType="separate"/>
        </w:r>
        <w:r w:rsidR="00365E24">
          <w:rPr>
            <w:noProof/>
            <w:webHidden/>
          </w:rPr>
          <w:t>23</w:t>
        </w:r>
        <w:r w:rsidR="00365E24">
          <w:rPr>
            <w:noProof/>
            <w:webHidden/>
          </w:rPr>
          <w:fldChar w:fldCharType="end"/>
        </w:r>
      </w:hyperlink>
    </w:p>
    <w:p w14:paraId="0FF5D0CC" w14:textId="7EB8FB63"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4" w:history="1">
        <w:r w:rsidR="00365E24" w:rsidRPr="009012FA">
          <w:rPr>
            <w:rStyle w:val="Hyperlink"/>
            <w:noProof/>
          </w:rPr>
          <w:t>Fast-User-Switching</w:t>
        </w:r>
        <w:r w:rsidR="00365E24">
          <w:rPr>
            <w:noProof/>
            <w:webHidden/>
          </w:rPr>
          <w:tab/>
        </w:r>
        <w:r w:rsidR="00365E24">
          <w:rPr>
            <w:noProof/>
            <w:webHidden/>
          </w:rPr>
          <w:fldChar w:fldCharType="begin"/>
        </w:r>
        <w:r w:rsidR="00365E24">
          <w:rPr>
            <w:noProof/>
            <w:webHidden/>
          </w:rPr>
          <w:instrText xml:space="preserve"> PAGEREF _Toc159596984 \h </w:instrText>
        </w:r>
        <w:r w:rsidR="00365E24">
          <w:rPr>
            <w:noProof/>
            <w:webHidden/>
          </w:rPr>
        </w:r>
        <w:r w:rsidR="00365E24">
          <w:rPr>
            <w:noProof/>
            <w:webHidden/>
          </w:rPr>
          <w:fldChar w:fldCharType="separate"/>
        </w:r>
        <w:r w:rsidR="00365E24">
          <w:rPr>
            <w:noProof/>
            <w:webHidden/>
          </w:rPr>
          <w:t>23</w:t>
        </w:r>
        <w:r w:rsidR="00365E24">
          <w:rPr>
            <w:noProof/>
            <w:webHidden/>
          </w:rPr>
          <w:fldChar w:fldCharType="end"/>
        </w:r>
      </w:hyperlink>
    </w:p>
    <w:p w14:paraId="6457DBF4" w14:textId="5D1851D0" w:rsidR="00365E24" w:rsidRDefault="00000000">
      <w:pPr>
        <w:pStyle w:val="TOC2"/>
        <w:tabs>
          <w:tab w:val="right" w:pos="9854"/>
        </w:tabs>
        <w:rPr>
          <w:rFonts w:asciiTheme="minorHAnsi" w:eastAsiaTheme="minorEastAsia" w:hAnsiTheme="minorHAnsi" w:cstheme="minorBidi"/>
          <w:noProof/>
          <w:color w:val="auto"/>
          <w:kern w:val="2"/>
          <w:lang w:eastAsia="en-GB"/>
          <w14:ligatures w14:val="standardContextual"/>
        </w:rPr>
      </w:pPr>
      <w:hyperlink w:anchor="_Toc159596985" w:history="1">
        <w:r w:rsidR="00365E24" w:rsidRPr="009012FA">
          <w:rPr>
            <w:rStyle w:val="Hyperlink"/>
            <w:noProof/>
          </w:rPr>
          <w:t>Connectivity</w:t>
        </w:r>
        <w:r w:rsidR="00365E24">
          <w:rPr>
            <w:noProof/>
            <w:webHidden/>
          </w:rPr>
          <w:tab/>
        </w:r>
        <w:r w:rsidR="00365E24">
          <w:rPr>
            <w:noProof/>
            <w:webHidden/>
          </w:rPr>
          <w:fldChar w:fldCharType="begin"/>
        </w:r>
        <w:r w:rsidR="00365E24">
          <w:rPr>
            <w:noProof/>
            <w:webHidden/>
          </w:rPr>
          <w:instrText xml:space="preserve"> PAGEREF _Toc159596985 \h </w:instrText>
        </w:r>
        <w:r w:rsidR="00365E24">
          <w:rPr>
            <w:noProof/>
            <w:webHidden/>
          </w:rPr>
        </w:r>
        <w:r w:rsidR="00365E24">
          <w:rPr>
            <w:noProof/>
            <w:webHidden/>
          </w:rPr>
          <w:fldChar w:fldCharType="separate"/>
        </w:r>
        <w:r w:rsidR="00365E24">
          <w:rPr>
            <w:noProof/>
            <w:webHidden/>
          </w:rPr>
          <w:t>24</w:t>
        </w:r>
        <w:r w:rsidR="00365E24">
          <w:rPr>
            <w:noProof/>
            <w:webHidden/>
          </w:rPr>
          <w:fldChar w:fldCharType="end"/>
        </w:r>
      </w:hyperlink>
    </w:p>
    <w:p w14:paraId="199E022D" w14:textId="65579247" w:rsidR="00365E24" w:rsidRDefault="00000000">
      <w:pPr>
        <w:pStyle w:val="TOC1"/>
        <w:rPr>
          <w:rFonts w:asciiTheme="minorHAnsi" w:eastAsiaTheme="minorEastAsia" w:hAnsiTheme="minorHAnsi" w:cstheme="minorBidi"/>
          <w:b w:val="0"/>
          <w:color w:val="auto"/>
          <w:kern w:val="2"/>
          <w:sz w:val="24"/>
          <w:lang w:eastAsia="en-GB"/>
          <w14:ligatures w14:val="standardContextual"/>
        </w:rPr>
      </w:pPr>
      <w:hyperlink w:anchor="_Toc159596986" w:history="1">
        <w:r w:rsidR="00365E24" w:rsidRPr="009012FA">
          <w:rPr>
            <w:rStyle w:val="Hyperlink"/>
          </w:rPr>
          <w:t>Support</w:t>
        </w:r>
        <w:r w:rsidR="00365E24">
          <w:rPr>
            <w:webHidden/>
          </w:rPr>
          <w:tab/>
        </w:r>
        <w:r w:rsidR="00365E24">
          <w:rPr>
            <w:webHidden/>
          </w:rPr>
          <w:fldChar w:fldCharType="begin"/>
        </w:r>
        <w:r w:rsidR="00365E24">
          <w:rPr>
            <w:webHidden/>
          </w:rPr>
          <w:instrText xml:space="preserve"> PAGEREF _Toc159596986 \h </w:instrText>
        </w:r>
        <w:r w:rsidR="00365E24">
          <w:rPr>
            <w:webHidden/>
          </w:rPr>
        </w:r>
        <w:r w:rsidR="00365E24">
          <w:rPr>
            <w:webHidden/>
          </w:rPr>
          <w:fldChar w:fldCharType="separate"/>
        </w:r>
        <w:r w:rsidR="00365E24">
          <w:rPr>
            <w:webHidden/>
          </w:rPr>
          <w:t>27</w:t>
        </w:r>
        <w:r w:rsidR="00365E24">
          <w:rPr>
            <w:webHidden/>
          </w:rPr>
          <w:fldChar w:fldCharType="end"/>
        </w:r>
      </w:hyperlink>
    </w:p>
    <w:p w14:paraId="02354714" w14:textId="5DC6265A" w:rsidR="00DE2DFC" w:rsidRDefault="00A03EBD" w:rsidP="738EDBC1">
      <w:pPr>
        <w:pStyle w:val="TOC1"/>
        <w:tabs>
          <w:tab w:val="clear" w:pos="9854"/>
          <w:tab w:val="right" w:leader="dot" w:pos="9855"/>
        </w:tabs>
        <w:rPr>
          <w:rStyle w:val="Hyperlink"/>
          <w:lang w:eastAsia="en-GB"/>
        </w:rPr>
      </w:pPr>
      <w:r>
        <w:fldChar w:fldCharType="end"/>
      </w:r>
    </w:p>
    <w:p w14:paraId="64C8C2CD" w14:textId="4741B5F1" w:rsidR="001D243C" w:rsidRDefault="001D243C" w:rsidP="000C24AF"/>
    <w:p w14:paraId="6232378B" w14:textId="77777777" w:rsidR="0044555E" w:rsidRDefault="0044555E">
      <w:pPr>
        <w:spacing w:after="0"/>
        <w:textboxTightWrap w:val="none"/>
        <w:rPr>
          <w:rFonts w:cs="Arial"/>
          <w:b/>
          <w:bCs/>
          <w:color w:val="005EB8" w:themeColor="accent1"/>
          <w:spacing w:val="-14"/>
          <w:kern w:val="28"/>
          <w:sz w:val="42"/>
          <w:szCs w:val="32"/>
          <w14:ligatures w14:val="standardContextual"/>
        </w:rPr>
      </w:pPr>
      <w:bookmarkStart w:id="2" w:name="_Toc452130209"/>
      <w:r>
        <w:br w:type="page"/>
      </w:r>
    </w:p>
    <w:p w14:paraId="64C8C2CF" w14:textId="7064B2F4" w:rsidR="00DE02E4" w:rsidRPr="0062347F" w:rsidRDefault="6548C605" w:rsidP="436D7481">
      <w:pPr>
        <w:pStyle w:val="Heading1"/>
        <w:spacing w:line="259" w:lineRule="auto"/>
      </w:pPr>
      <w:bookmarkStart w:id="3" w:name="_Toc159596956"/>
      <w:r>
        <w:lastRenderedPageBreak/>
        <w:t>Introduction</w:t>
      </w:r>
      <w:bookmarkEnd w:id="2"/>
      <w:bookmarkEnd w:id="3"/>
    </w:p>
    <w:p w14:paraId="64C8C2D0" w14:textId="5FC4BCD8" w:rsidR="00DE02E4" w:rsidRDefault="00DE02E4" w:rsidP="00DE02E4">
      <w:r>
        <w:t xml:space="preserve">The NHS consists of over 27,000 individual organisations providing care across the country through primary and secondary care sites, </w:t>
      </w:r>
      <w:r w:rsidR="74C3DF7D">
        <w:t xml:space="preserve">community care settings, adult and social care, </w:t>
      </w:r>
      <w:r>
        <w:t>pharmacies, opticians, dentists and education &amp; training establishments all of which contribute to the improved care options available for individual patients.</w:t>
      </w:r>
    </w:p>
    <w:p w14:paraId="5E41FF55" w14:textId="5C4CD341" w:rsidR="00DE02E4" w:rsidRDefault="67000BAA" w:rsidP="498896C2">
      <w:r>
        <w:t xml:space="preserve">NHS Care Identity Services </w:t>
      </w:r>
      <w:r w:rsidR="14E8ECD5">
        <w:t>are</w:t>
      </w:r>
      <w:r>
        <w:t xml:space="preserve"> an identity, authentication &amp; authorisation management system, responsible for ensuring that every clinician within the NHS has the appropriate level of access to national clinical and no</w:t>
      </w:r>
      <w:r w:rsidR="6CD0BD5C">
        <w:t>n-clinical</w:t>
      </w:r>
      <w:r>
        <w:t xml:space="preserve"> systems. </w:t>
      </w:r>
      <w:r w:rsidR="52286113">
        <w:t>The services provided by NHS Care Identity Services are used and supported 24 hours a day, 365 days a year and is highly resilient.</w:t>
      </w:r>
    </w:p>
    <w:p w14:paraId="64C8C2D4" w14:textId="7C9AC9B7" w:rsidR="00DE02E4" w:rsidRDefault="67000BAA" w:rsidP="00DE02E4">
      <w:r>
        <w:t>At the front line of the identity solution is the Smartcard and Identity Agent.</w:t>
      </w:r>
      <w:r w:rsidR="0DD8852B">
        <w:t xml:space="preserve"> </w:t>
      </w:r>
      <w:r w:rsidR="679F37BE">
        <w:t xml:space="preserve">The </w:t>
      </w:r>
      <w:r w:rsidR="7229B6B0">
        <w:t>I</w:t>
      </w:r>
      <w:r w:rsidR="160FBFE7">
        <w:t xml:space="preserve">dentity </w:t>
      </w:r>
      <w:r w:rsidR="7229B6B0">
        <w:t>A</w:t>
      </w:r>
      <w:r w:rsidR="160FBFE7">
        <w:t xml:space="preserve">gent is an installable component that </w:t>
      </w:r>
      <w:r w:rsidR="41932A77">
        <w:t xml:space="preserve">is installed </w:t>
      </w:r>
      <w:r w:rsidR="160FBFE7">
        <w:t>on every device that</w:t>
      </w:r>
      <w:r w:rsidR="7CEDCAE5">
        <w:t xml:space="preserve"> is</w:t>
      </w:r>
      <w:r w:rsidR="160FBFE7">
        <w:t xml:space="preserve"> </w:t>
      </w:r>
      <w:r w:rsidR="55E8DDD9">
        <w:t xml:space="preserve">used as a point of access to clinical systems and </w:t>
      </w:r>
      <w:r w:rsidR="0E2DCF72">
        <w:t>a Smartcard is</w:t>
      </w:r>
      <w:r w:rsidR="6BF441DF">
        <w:t xml:space="preserve"> </w:t>
      </w:r>
      <w:r w:rsidR="0E2DCF72">
        <w:t>used to authenticate the user</w:t>
      </w:r>
      <w:r w:rsidR="160FBFE7">
        <w:t xml:space="preserve">. </w:t>
      </w:r>
    </w:p>
    <w:p w14:paraId="64C8C2D6" w14:textId="77777777" w:rsidR="00DE02E4" w:rsidRDefault="00DE02E4" w:rsidP="00DE02E4"/>
    <w:p w14:paraId="64C8C2D7" w14:textId="77777777" w:rsidR="00DE02E4" w:rsidRPr="005E2662" w:rsidRDefault="47035B17" w:rsidP="003128F1">
      <w:pPr>
        <w:pStyle w:val="Heading2"/>
      </w:pPr>
      <w:bookmarkStart w:id="4" w:name="_Toc452130210"/>
      <w:bookmarkStart w:id="5" w:name="_Toc159596957"/>
      <w:r>
        <w:t>Audience</w:t>
      </w:r>
      <w:bookmarkEnd w:id="4"/>
      <w:bookmarkEnd w:id="5"/>
    </w:p>
    <w:p w14:paraId="64C8C2D9" w14:textId="3B5F1609" w:rsidR="00DE02E4" w:rsidRDefault="002C989B" w:rsidP="00DE02E4">
      <w:r>
        <w:t xml:space="preserve">The document is aimed at IT </w:t>
      </w:r>
      <w:r w:rsidR="17FDCC2C">
        <w:t>Teams</w:t>
      </w:r>
      <w:r>
        <w:t>, IT Administrators, and any other person who has responsibility for installation, configuration, support and management of the Identity Age</w:t>
      </w:r>
      <w:r w:rsidR="23AC49F3">
        <w:t>nt</w:t>
      </w:r>
      <w:r>
        <w:t>.</w:t>
      </w:r>
    </w:p>
    <w:p w14:paraId="196474DE" w14:textId="70278491" w:rsidR="0091781B" w:rsidRDefault="0091781B" w:rsidP="00DE02E4"/>
    <w:p w14:paraId="63C10E93" w14:textId="27B5F3A8" w:rsidR="00061254" w:rsidRDefault="79465461" w:rsidP="00061254">
      <w:pPr>
        <w:pStyle w:val="Heading1"/>
      </w:pPr>
      <w:bookmarkStart w:id="6" w:name="_Toc159596958"/>
      <w:bookmarkStart w:id="7" w:name="_Toc40270973"/>
      <w:r>
        <w:t xml:space="preserve">NHS England Identity Agent </w:t>
      </w:r>
      <w:r w:rsidR="005F6BF2">
        <w:t>v2.4.6.0</w:t>
      </w:r>
      <w:bookmarkEnd w:id="6"/>
    </w:p>
    <w:p w14:paraId="3F55EAF1" w14:textId="0B566359" w:rsidR="00730F7A" w:rsidRDefault="00061254" w:rsidP="3D017590">
      <w:r>
        <w:t xml:space="preserve">This release </w:t>
      </w:r>
      <w:r w:rsidR="004775C0">
        <w:t>has the following</w:t>
      </w:r>
      <w:r w:rsidR="277C56CC">
        <w:t xml:space="preserve"> enhancements</w:t>
      </w:r>
      <w:r w:rsidR="44BF591C">
        <w:t xml:space="preserve"> </w:t>
      </w:r>
      <w:r w:rsidR="0000080D">
        <w:t>-</w:t>
      </w:r>
    </w:p>
    <w:p w14:paraId="0764DA73" w14:textId="5FE78B7E" w:rsidR="0000080D" w:rsidRPr="0000080D" w:rsidRDefault="0000080D" w:rsidP="0000080D">
      <w:pPr>
        <w:pStyle w:val="ListParagraph"/>
        <w:numPr>
          <w:ilvl w:val="0"/>
          <w:numId w:val="33"/>
        </w:numPr>
        <w:textAlignment w:val="baseline"/>
        <w:textboxTightWrap w:val="none"/>
        <w:rPr>
          <w:rFonts w:cs="Arial"/>
          <w:color w:val="auto"/>
          <w:lang w:eastAsia="en-GB"/>
        </w:rPr>
      </w:pPr>
      <w:r w:rsidRPr="0000080D">
        <w:rPr>
          <w:rFonts w:cs="Arial"/>
          <w:color w:val="auto"/>
          <w:lang w:eastAsia="en-GB"/>
        </w:rPr>
        <w:t>Additional enhancement to assist with hardware checks on VDI platforms</w:t>
      </w:r>
      <w:r>
        <w:rPr>
          <w:rFonts w:cs="Arial"/>
          <w:color w:val="auto"/>
          <w:lang w:eastAsia="en-GB"/>
        </w:rPr>
        <w:t xml:space="preserve"> </w:t>
      </w:r>
      <w:r w:rsidRPr="00291F4D">
        <w:rPr>
          <w:rFonts w:cs="Arial"/>
          <w:color w:val="FF0000"/>
          <w:lang w:eastAsia="en-GB"/>
        </w:rPr>
        <w:t>**NEW</w:t>
      </w:r>
    </w:p>
    <w:p w14:paraId="5780221C" w14:textId="0C2DF606" w:rsidR="00A52963" w:rsidRDefault="7084A187" w:rsidP="00A52963">
      <w:pPr>
        <w:pStyle w:val="ListParagraph"/>
        <w:numPr>
          <w:ilvl w:val="0"/>
          <w:numId w:val="33"/>
        </w:numPr>
      </w:pPr>
      <w:r>
        <w:t>Upgrade to .</w:t>
      </w:r>
      <w:r w:rsidR="48F30DB1">
        <w:t>NET</w:t>
      </w:r>
      <w:r>
        <w:t>4</w:t>
      </w:r>
      <w:r w:rsidR="1363024F">
        <w:t>.</w:t>
      </w:r>
      <w:r>
        <w:t>8 framework, .</w:t>
      </w:r>
      <w:r w:rsidR="7E29C019">
        <w:t>NET</w:t>
      </w:r>
      <w:r>
        <w:t>4</w:t>
      </w:r>
      <w:r w:rsidR="7AF9D0A9">
        <w:t>.</w:t>
      </w:r>
      <w:r>
        <w:t xml:space="preserve">8 is a prerequisite to </w:t>
      </w:r>
      <w:r w:rsidR="00946ACF">
        <w:t>installing</w:t>
      </w:r>
      <w:r>
        <w:t xml:space="preserve"> the Identity Agent MSI</w:t>
      </w:r>
    </w:p>
    <w:p w14:paraId="665AC766" w14:textId="4503D091" w:rsidR="48AE1655" w:rsidRDefault="48AE1655" w:rsidP="3D017590">
      <w:pPr>
        <w:pStyle w:val="ListParagraph"/>
        <w:numPr>
          <w:ilvl w:val="0"/>
          <w:numId w:val="33"/>
        </w:numPr>
        <w:rPr>
          <w:rFonts w:eastAsia="Arial" w:cs="Arial"/>
          <w:color w:val="1D1C1D"/>
        </w:rPr>
      </w:pPr>
      <w:r w:rsidRPr="738EDBC1">
        <w:rPr>
          <w:rFonts w:eastAsia="Arial" w:cs="Arial"/>
          <w:color w:val="1D1C1D"/>
        </w:rPr>
        <w:t>TLS 1.2</w:t>
      </w:r>
      <w:r w:rsidR="0566F3C9" w:rsidRPr="738EDBC1">
        <w:rPr>
          <w:rFonts w:eastAsia="Arial" w:cs="Arial"/>
          <w:color w:val="1D1C1D"/>
        </w:rPr>
        <w:t xml:space="preserve"> is enabled by </w:t>
      </w:r>
      <w:r w:rsidR="00946ACF" w:rsidRPr="738EDBC1">
        <w:rPr>
          <w:rFonts w:eastAsia="Arial" w:cs="Arial"/>
          <w:color w:val="1D1C1D"/>
        </w:rPr>
        <w:t>default.</w:t>
      </w:r>
    </w:p>
    <w:p w14:paraId="259851C9" w14:textId="1CB7D19E" w:rsidR="00A52963" w:rsidRDefault="00A52963" w:rsidP="00A52963">
      <w:pPr>
        <w:pStyle w:val="ListParagraph"/>
        <w:numPr>
          <w:ilvl w:val="0"/>
          <w:numId w:val="33"/>
        </w:numPr>
      </w:pPr>
      <w:r>
        <w:t xml:space="preserve">Removed Certs and Installation Cert form while </w:t>
      </w:r>
      <w:r w:rsidR="00946ACF">
        <w:t>installation.</w:t>
      </w:r>
      <w:r>
        <w:t xml:space="preserve"> </w:t>
      </w:r>
    </w:p>
    <w:p w14:paraId="5F865659" w14:textId="0F9A5CF5" w:rsidR="00A52963" w:rsidRDefault="00A52963" w:rsidP="00A52963">
      <w:pPr>
        <w:pStyle w:val="ListParagraph"/>
        <w:numPr>
          <w:ilvl w:val="0"/>
          <w:numId w:val="33"/>
        </w:numPr>
      </w:pPr>
      <w:r>
        <w:t>P</w:t>
      </w:r>
      <w:r w:rsidR="6FDCEF5E">
        <w:t>asscode</w:t>
      </w:r>
      <w:r>
        <w:t xml:space="preserve"> length is now set </w:t>
      </w:r>
      <w:r w:rsidR="4B487668">
        <w:t xml:space="preserve">to a </w:t>
      </w:r>
      <w:r>
        <w:t xml:space="preserve">maximum of 8 </w:t>
      </w:r>
      <w:r w:rsidR="4E6A82DC">
        <w:t>alphanumeric</w:t>
      </w:r>
      <w:r>
        <w:t xml:space="preserve"> </w:t>
      </w:r>
      <w:r w:rsidR="00946ACF">
        <w:t>only.</w:t>
      </w:r>
    </w:p>
    <w:p w14:paraId="3FAB755D" w14:textId="199C987D" w:rsidR="00A52963" w:rsidRDefault="00A52963" w:rsidP="00A52963">
      <w:pPr>
        <w:pStyle w:val="ListParagraph"/>
        <w:numPr>
          <w:ilvl w:val="0"/>
          <w:numId w:val="33"/>
        </w:numPr>
      </w:pPr>
      <w:r>
        <w:t xml:space="preserve">Self-Service unlock </w:t>
      </w:r>
      <w:r w:rsidR="72FB4813">
        <w:t xml:space="preserve">URL </w:t>
      </w:r>
      <w:r>
        <w:t xml:space="preserve">updated </w:t>
      </w:r>
      <w:r w:rsidR="00946ACF">
        <w:t>to https://digital.nhs.uk/unlock</w:t>
      </w:r>
    </w:p>
    <w:p w14:paraId="0B754457" w14:textId="2DF66418" w:rsidR="003B5F38" w:rsidRDefault="7084A187">
      <w:pPr>
        <w:pStyle w:val="ListParagraph"/>
        <w:numPr>
          <w:ilvl w:val="0"/>
          <w:numId w:val="33"/>
        </w:numPr>
      </w:pPr>
      <w:r>
        <w:t xml:space="preserve">UI </w:t>
      </w:r>
      <w:r w:rsidR="432CDE4D">
        <w:t>improvements</w:t>
      </w:r>
    </w:p>
    <w:p w14:paraId="44154F74" w14:textId="5619823C" w:rsidR="00107653" w:rsidRDefault="61EA3834" w:rsidP="738EDBC1">
      <w:pPr>
        <w:pStyle w:val="ListParagraph"/>
        <w:numPr>
          <w:ilvl w:val="0"/>
          <w:numId w:val="33"/>
        </w:numPr>
      </w:pPr>
      <w:r>
        <w:t>A new registry key value named "</w:t>
      </w:r>
      <w:proofErr w:type="spellStart"/>
      <w:r>
        <w:t>TrustedCertificateIssuers</w:t>
      </w:r>
      <w:proofErr w:type="spellEnd"/>
      <w:r>
        <w:t xml:space="preserve">" of type REG_SZ </w:t>
      </w:r>
      <w:bookmarkEnd w:id="7"/>
      <w:r w:rsidR="00D25DD2">
        <w:t>for Primary</w:t>
      </w:r>
      <w:r w:rsidR="00A24D10">
        <w:t xml:space="preserve"> Care </w:t>
      </w:r>
      <w:r w:rsidR="00384E45">
        <w:t>System Suppliers</w:t>
      </w:r>
      <w:r w:rsidR="00FA691A">
        <w:t>.</w:t>
      </w:r>
      <w:r w:rsidR="00107653">
        <w:br/>
      </w:r>
      <w:r w:rsidR="00107653">
        <w:br/>
      </w:r>
    </w:p>
    <w:p w14:paraId="3D6C1D2C" w14:textId="77777777" w:rsidR="00107653" w:rsidRDefault="5F89F988" w:rsidP="00107653">
      <w:pPr>
        <w:pStyle w:val="Heading1"/>
      </w:pPr>
      <w:bookmarkStart w:id="8" w:name="_Toc159596959"/>
      <w:r>
        <w:t>Software &amp; documentation</w:t>
      </w:r>
      <w:bookmarkEnd w:id="8"/>
    </w:p>
    <w:p w14:paraId="77A7FC52" w14:textId="7665E973" w:rsidR="00107653" w:rsidRDefault="00107653" w:rsidP="00107653">
      <w:pPr>
        <w:rPr>
          <w:rStyle w:val="Hyperlink"/>
          <w:color w:val="868686" w:themeColor="text1" w:themeTint="80"/>
          <w:u w:val="single"/>
        </w:rPr>
      </w:pPr>
      <w:r>
        <w:t xml:space="preserve">All software and documentation can be downloaded from </w:t>
      </w:r>
      <w:hyperlink r:id="rId16">
        <w:r w:rsidR="00E25943" w:rsidRPr="738EDBC1">
          <w:rPr>
            <w:rStyle w:val="Hyperlink"/>
          </w:rPr>
          <w:t>http</w:t>
        </w:r>
        <w:r w:rsidR="2C5B0A87" w:rsidRPr="738EDBC1">
          <w:rPr>
            <w:rStyle w:val="Hyperlink"/>
          </w:rPr>
          <w:t>s</w:t>
        </w:r>
        <w:r w:rsidR="00E25943" w:rsidRPr="738EDBC1">
          <w:rPr>
            <w:rStyle w:val="Hyperlink"/>
          </w:rPr>
          <w:t>://nww.digital.nhs.uk/dir/downloads/</w:t>
        </w:r>
      </w:hyperlink>
    </w:p>
    <w:p w14:paraId="0287BFBE" w14:textId="1DFB76E9" w:rsidR="00107653" w:rsidRDefault="00107653" w:rsidP="738EDBC1">
      <w:pPr>
        <w:rPr>
          <w:color w:val="868686" w:themeColor="text1" w:themeTint="80"/>
          <w:u w:val="single"/>
        </w:rPr>
      </w:pPr>
      <w:r w:rsidRPr="738EDBC1">
        <w:rPr>
          <w:rStyle w:val="Hyperlink"/>
          <w:color w:val="868686" w:themeColor="text1" w:themeTint="80"/>
          <w:u w:val="single"/>
        </w:rPr>
        <w:lastRenderedPageBreak/>
        <w:t xml:space="preserve">The latest Warranted Environment Specification (WES) </w:t>
      </w:r>
      <w:r w:rsidR="53C5D510" w:rsidRPr="738EDBC1">
        <w:rPr>
          <w:rStyle w:val="Hyperlink"/>
          <w:color w:val="868686" w:themeColor="text1" w:themeTint="80"/>
          <w:u w:val="single"/>
        </w:rPr>
        <w:t xml:space="preserve">is located here </w:t>
      </w:r>
      <w:r w:rsidRPr="738EDBC1">
        <w:rPr>
          <w:rStyle w:val="Hyperlink"/>
          <w:color w:val="868686" w:themeColor="text1" w:themeTint="80"/>
          <w:u w:val="single"/>
        </w:rPr>
        <w:t xml:space="preserve">  </w:t>
      </w:r>
      <w:r>
        <w:br/>
      </w:r>
      <w:hyperlink r:id="rId17">
        <w:r w:rsidRPr="738EDBC1">
          <w:rPr>
            <w:rStyle w:val="Hyperlink"/>
            <w:rFonts w:ascii="Arial" w:hAnsi="Arial"/>
          </w:rPr>
          <w:t>https://digital.nhs.uk/services/spine/spine-technical-information-warranted-environment-specification-wes</w:t>
        </w:r>
      </w:hyperlink>
    </w:p>
    <w:p w14:paraId="6E782BCC" w14:textId="77777777" w:rsidR="00107653" w:rsidRDefault="5F89F988" w:rsidP="00107653">
      <w:pPr>
        <w:pStyle w:val="Heading1"/>
      </w:pPr>
      <w:bookmarkStart w:id="9" w:name="_Toc159596960"/>
      <w:r>
        <w:t>Important Considerations</w:t>
      </w:r>
      <w:bookmarkEnd w:id="9"/>
    </w:p>
    <w:p w14:paraId="13351990" w14:textId="386DA972" w:rsidR="00107653" w:rsidRPr="00C560CC" w:rsidRDefault="454F6ABA" w:rsidP="738EDBC1">
      <w:pPr>
        <w:spacing w:after="0"/>
        <w:rPr>
          <w:rFonts w:asciiTheme="minorHAnsi" w:hAnsiTheme="minorHAnsi" w:cstheme="minorBidi"/>
          <w:sz w:val="20"/>
          <w:szCs w:val="20"/>
        </w:rPr>
      </w:pPr>
      <w:r w:rsidRPr="00C560CC">
        <w:rPr>
          <w:b/>
          <w:bCs/>
        </w:rPr>
        <w:t>B</w:t>
      </w:r>
      <w:r w:rsidR="00107653" w:rsidRPr="00C560CC">
        <w:rPr>
          <w:b/>
          <w:bCs/>
        </w:rPr>
        <w:t>y default,</w:t>
      </w:r>
      <w:r w:rsidR="00107653" w:rsidRPr="2CEBAC18">
        <w:t xml:space="preserve"> the IA will clear all the certs from the user’s personal certificate store. </w:t>
      </w:r>
      <w:r w:rsidR="00946ACF" w:rsidRPr="2CEBAC18">
        <w:t>To</w:t>
      </w:r>
      <w:r w:rsidR="00107653" w:rsidRPr="2CEBAC18">
        <w:t xml:space="preserve"> retain certificates in this store from other publishers, e.g. for a VPN, please refer to the </w:t>
      </w:r>
      <w:r w:rsidR="00107653" w:rsidRPr="00C560CC">
        <w:rPr>
          <w:b/>
          <w:bCs/>
          <w:color w:val="2B579A"/>
          <w:shd w:val="clear" w:color="auto" w:fill="E6E6E6"/>
        </w:rPr>
        <w:fldChar w:fldCharType="begin"/>
      </w:r>
      <w:r w:rsidR="00107653" w:rsidRPr="00C560CC">
        <w:rPr>
          <w:b/>
          <w:bCs/>
        </w:rPr>
        <w:instrText xml:space="preserve"> REF _Ref522092090 \h </w:instrText>
      </w:r>
      <w:r w:rsidR="00107653">
        <w:rPr>
          <w:b/>
          <w:bCs/>
        </w:rPr>
        <w:instrText xml:space="preserve"> \* MERGEFORMAT </w:instrText>
      </w:r>
      <w:r w:rsidR="00107653" w:rsidRPr="00C560CC">
        <w:rPr>
          <w:b/>
          <w:bCs/>
          <w:color w:val="2B579A"/>
          <w:shd w:val="clear" w:color="auto" w:fill="E6E6E6"/>
        </w:rPr>
      </w:r>
      <w:r w:rsidR="00107653" w:rsidRPr="00C560CC">
        <w:rPr>
          <w:b/>
          <w:bCs/>
          <w:color w:val="2B579A"/>
          <w:shd w:val="clear" w:color="auto" w:fill="E6E6E6"/>
        </w:rPr>
        <w:fldChar w:fldCharType="separate"/>
      </w:r>
      <w:r w:rsidR="00107653" w:rsidRPr="002E1696">
        <w:rPr>
          <w:b/>
          <w:bCs/>
        </w:rPr>
        <w:t>Registry Settings</w:t>
      </w:r>
      <w:r w:rsidR="00107653" w:rsidRPr="00C560CC">
        <w:rPr>
          <w:b/>
          <w:bCs/>
          <w:color w:val="2B579A"/>
          <w:shd w:val="clear" w:color="auto" w:fill="E6E6E6"/>
        </w:rPr>
        <w:fldChar w:fldCharType="end"/>
      </w:r>
      <w:r w:rsidR="00107653" w:rsidRPr="2CEBAC18">
        <w:t xml:space="preserve"> section and set the registry key for </w:t>
      </w:r>
      <w:proofErr w:type="spellStart"/>
      <w:r w:rsidR="00107653" w:rsidRPr="2CEBAC18">
        <w:t>TrustedCertificateIssuers</w:t>
      </w:r>
      <w:proofErr w:type="spellEnd"/>
      <w:r w:rsidR="00107653" w:rsidRPr="2CEBAC18">
        <w:t>.</w:t>
      </w:r>
    </w:p>
    <w:p w14:paraId="772264E1" w14:textId="77777777" w:rsidR="00107653" w:rsidRPr="00C560CC" w:rsidRDefault="00107653" w:rsidP="00107653"/>
    <w:p w14:paraId="7D84F516" w14:textId="77777777" w:rsidR="00107653" w:rsidRDefault="5F89F988" w:rsidP="00107653">
      <w:pPr>
        <w:pStyle w:val="Heading1"/>
      </w:pPr>
      <w:bookmarkStart w:id="10" w:name="_Toc159596961"/>
      <w:r>
        <w:t>System Requirements</w:t>
      </w:r>
      <w:bookmarkEnd w:id="10"/>
    </w:p>
    <w:p w14:paraId="4E8FF211" w14:textId="77777777" w:rsidR="00107653" w:rsidRDefault="00107653" w:rsidP="00107653">
      <w:r>
        <w:t xml:space="preserve">The Identity Agent requires a Windows operating system from the list stated in the </w:t>
      </w:r>
      <w:hyperlink w:anchor="_Usage_Scenarios" w:history="1">
        <w:r w:rsidRPr="00364D6C">
          <w:rPr>
            <w:rStyle w:val="Hyperlink"/>
          </w:rPr>
          <w:t>Usage Scenarios</w:t>
        </w:r>
      </w:hyperlink>
      <w:r>
        <w:t xml:space="preserve"> section of this document (other operating systems may work but are not warranted).</w:t>
      </w:r>
    </w:p>
    <w:p w14:paraId="2F9FA02C" w14:textId="77777777" w:rsidR="00107653" w:rsidRDefault="00107653" w:rsidP="00107653"/>
    <w:p w14:paraId="378A78AA" w14:textId="77777777" w:rsidR="00107653" w:rsidRDefault="5F89F988" w:rsidP="003128F1">
      <w:pPr>
        <w:pStyle w:val="Heading2"/>
      </w:pPr>
      <w:bookmarkStart w:id="11" w:name="_Toc159596962"/>
      <w:r>
        <w:t>Middleware</w:t>
      </w:r>
      <w:bookmarkEnd w:id="11"/>
    </w:p>
    <w:p w14:paraId="620CE2F6" w14:textId="76249392" w:rsidR="00F933E9" w:rsidRDefault="00107653" w:rsidP="007F0658">
      <w:pPr>
        <w:spacing w:after="0"/>
        <w:textboxTightWrap w:val="none"/>
      </w:pPr>
      <w:r>
        <w:t xml:space="preserve">NHS </w:t>
      </w:r>
      <w:r w:rsidR="003E13B8" w:rsidRPr="738EDBC1">
        <w:rPr>
          <w:rFonts w:asciiTheme="majorHAnsi" w:hAnsiTheme="majorHAnsi" w:cstheme="majorBidi"/>
        </w:rPr>
        <w:t xml:space="preserve">England </w:t>
      </w:r>
      <w:r>
        <w:t xml:space="preserve">Identity Agent v2.x requires the presence of Gemalto Middleware. </w:t>
      </w:r>
      <w:r>
        <w:br/>
      </w:r>
      <w:r>
        <w:br/>
      </w:r>
      <w:r w:rsidR="42CFE6B0">
        <w:t xml:space="preserve">and </w:t>
      </w:r>
      <w:r w:rsidR="000F1D71">
        <w:t xml:space="preserve">PIV </w:t>
      </w:r>
      <w:r w:rsidR="003E13B8">
        <w:t>Middleware</w:t>
      </w:r>
      <w:r w:rsidR="000F1D71">
        <w:t xml:space="preserve">. </w:t>
      </w:r>
    </w:p>
    <w:p w14:paraId="44BF6F14" w14:textId="7FC7EE7E" w:rsidR="00F933E9" w:rsidRDefault="00F933E9" w:rsidP="007F0658">
      <w:pPr>
        <w:spacing w:after="0"/>
        <w:textboxTightWrap w:val="none"/>
      </w:pPr>
    </w:p>
    <w:p w14:paraId="75096CD9" w14:textId="75272360" w:rsidR="00F933E9" w:rsidRDefault="00107653" w:rsidP="007F0658">
      <w:pPr>
        <w:spacing w:after="0"/>
        <w:textboxTightWrap w:val="none"/>
      </w:pPr>
      <w:r>
        <w:t>Oberthur Middleware is</w:t>
      </w:r>
      <w:r w:rsidR="2A763D57">
        <w:t xml:space="preserve"> also</w:t>
      </w:r>
      <w:r>
        <w:t xml:space="preserve"> required </w:t>
      </w:r>
      <w:r w:rsidR="2F18AAB8" w:rsidRPr="738EDBC1">
        <w:rPr>
          <w:b/>
          <w:bCs/>
          <w:u w:val="single"/>
        </w:rPr>
        <w:t xml:space="preserve">by users </w:t>
      </w:r>
      <w:r w:rsidR="00D72771">
        <w:rPr>
          <w:b/>
          <w:bCs/>
          <w:u w:val="single"/>
        </w:rPr>
        <w:t>performing</w:t>
      </w:r>
      <w:r w:rsidR="2F18AAB8" w:rsidRPr="738EDBC1">
        <w:rPr>
          <w:b/>
          <w:bCs/>
          <w:u w:val="single"/>
        </w:rPr>
        <w:t xml:space="preserve"> the RA functions. </w:t>
      </w:r>
    </w:p>
    <w:p w14:paraId="4E1B7921" w14:textId="08FFB5D0" w:rsidR="00F933E9" w:rsidRDefault="00F933E9" w:rsidP="007F0658">
      <w:pPr>
        <w:spacing w:after="0"/>
        <w:textboxTightWrap w:val="none"/>
      </w:pPr>
    </w:p>
    <w:p w14:paraId="64C8C2ED" w14:textId="27AB660F" w:rsidR="00F933E9" w:rsidRDefault="00F933E9" w:rsidP="007F0658">
      <w:pPr>
        <w:spacing w:after="0"/>
        <w:textboxTightWrap w:val="none"/>
      </w:pPr>
    </w:p>
    <w:tbl>
      <w:tblPr>
        <w:tblStyle w:val="ListTable3-Accent11"/>
        <w:tblW w:w="0" w:type="auto"/>
        <w:tblCellMar>
          <w:top w:w="113" w:type="dxa"/>
          <w:bottom w:w="113" w:type="dxa"/>
        </w:tblCellMar>
        <w:tblLook w:val="04A0" w:firstRow="1" w:lastRow="0" w:firstColumn="1" w:lastColumn="0" w:noHBand="0" w:noVBand="1"/>
      </w:tblPr>
      <w:tblGrid>
        <w:gridCol w:w="3397"/>
        <w:gridCol w:w="4253"/>
        <w:gridCol w:w="2204"/>
      </w:tblGrid>
      <w:tr w:rsidR="00F933E9" w:rsidRPr="00BC2F43" w14:paraId="64C8C2F1" w14:textId="77777777" w:rsidTr="738EDBC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97" w:type="dxa"/>
          </w:tcPr>
          <w:p w14:paraId="64C8C2EE" w14:textId="77777777" w:rsidR="00F933E9" w:rsidRPr="003F65A4" w:rsidRDefault="00F933E9" w:rsidP="005566DA">
            <w:pPr>
              <w:spacing w:after="0"/>
              <w:jc w:val="center"/>
              <w:textboxTightWrap w:val="none"/>
              <w:rPr>
                <w:color w:val="FFFFFF" w:themeColor="background1"/>
                <w:sz w:val="22"/>
                <w:szCs w:val="22"/>
              </w:rPr>
            </w:pPr>
            <w:r w:rsidRPr="003F65A4">
              <w:rPr>
                <w:color w:val="FFFFFF" w:themeColor="background1"/>
                <w:sz w:val="22"/>
                <w:szCs w:val="22"/>
              </w:rPr>
              <w:t>Component</w:t>
            </w:r>
          </w:p>
        </w:tc>
        <w:tc>
          <w:tcPr>
            <w:tcW w:w="4253" w:type="dxa"/>
          </w:tcPr>
          <w:p w14:paraId="64C8C2EF" w14:textId="77777777" w:rsidR="00F933E9" w:rsidRPr="003F65A4" w:rsidRDefault="00F933E9" w:rsidP="005566DA">
            <w:pPr>
              <w:spacing w:after="0"/>
              <w:jc w:val="center"/>
              <w:textboxTightWrap w:val="none"/>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3F65A4">
              <w:rPr>
                <w:color w:val="FFFFFF" w:themeColor="background1"/>
                <w:sz w:val="22"/>
                <w:szCs w:val="22"/>
              </w:rPr>
              <w:t>Description</w:t>
            </w:r>
          </w:p>
        </w:tc>
        <w:tc>
          <w:tcPr>
            <w:tcW w:w="2204" w:type="dxa"/>
          </w:tcPr>
          <w:p w14:paraId="64C8C2F0" w14:textId="77777777" w:rsidR="00F933E9" w:rsidRPr="003F65A4" w:rsidRDefault="00F933E9" w:rsidP="005566DA">
            <w:pPr>
              <w:spacing w:after="0"/>
              <w:jc w:val="center"/>
              <w:textboxTightWrap w:val="none"/>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3F65A4">
              <w:rPr>
                <w:color w:val="FFFFFF" w:themeColor="background1"/>
                <w:sz w:val="22"/>
                <w:szCs w:val="22"/>
              </w:rPr>
              <w:t>Minimum Version</w:t>
            </w:r>
          </w:p>
        </w:tc>
      </w:tr>
      <w:tr w:rsidR="00F933E9" w:rsidRPr="00BC2F43" w14:paraId="64C8C2F6" w14:textId="77777777" w:rsidTr="005566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4C8C2F2" w14:textId="77777777" w:rsidR="00F933E9" w:rsidRPr="00BC2F43" w:rsidRDefault="00F933E9" w:rsidP="005566DA">
            <w:pPr>
              <w:spacing w:after="0"/>
              <w:jc w:val="center"/>
              <w:textboxTightWrap w:val="none"/>
              <w:rPr>
                <w:sz w:val="20"/>
                <w:szCs w:val="22"/>
              </w:rPr>
            </w:pPr>
            <w:r w:rsidRPr="00BC2F43">
              <w:rPr>
                <w:sz w:val="20"/>
                <w:szCs w:val="22"/>
              </w:rPr>
              <w:t>Gemalto Classic Client</w:t>
            </w:r>
          </w:p>
        </w:tc>
        <w:tc>
          <w:tcPr>
            <w:tcW w:w="4253" w:type="dxa"/>
          </w:tcPr>
          <w:p w14:paraId="64C8C2F3" w14:textId="6FFD789D" w:rsidR="00F933E9" w:rsidRPr="00BC2F43" w:rsidRDefault="00F933E9" w:rsidP="00C07B7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0"/>
              </w:rPr>
            </w:pPr>
            <w:r w:rsidRPr="738EDBC1">
              <w:rPr>
                <w:sz w:val="20"/>
                <w:szCs w:val="20"/>
              </w:rPr>
              <w:t xml:space="preserve">Middleware component providing the interface between CryptoAPI and </w:t>
            </w:r>
            <w:r w:rsidR="1899398F" w:rsidRPr="738EDBC1">
              <w:rPr>
                <w:sz w:val="20"/>
                <w:szCs w:val="20"/>
              </w:rPr>
              <w:t>S4, S5 &amp; S6 smart</w:t>
            </w:r>
            <w:r w:rsidR="23621B4E" w:rsidRPr="738EDBC1">
              <w:rPr>
                <w:sz w:val="20"/>
                <w:szCs w:val="20"/>
              </w:rPr>
              <w:t>cards</w:t>
            </w:r>
            <w:r w:rsidRPr="738EDBC1">
              <w:rPr>
                <w:sz w:val="20"/>
                <w:szCs w:val="20"/>
              </w:rPr>
              <w:t>.</w:t>
            </w:r>
          </w:p>
        </w:tc>
        <w:tc>
          <w:tcPr>
            <w:tcW w:w="2204" w:type="dxa"/>
          </w:tcPr>
          <w:p w14:paraId="64C8C2F4" w14:textId="77777777" w:rsidR="00F933E9" w:rsidRPr="00BC2F43" w:rsidRDefault="00F933E9" w:rsidP="00C07B7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r w:rsidRPr="00BC2F43">
              <w:rPr>
                <w:sz w:val="20"/>
                <w:szCs w:val="22"/>
              </w:rPr>
              <w:t>6.1 Patch 3 for NHS</w:t>
            </w:r>
          </w:p>
          <w:p w14:paraId="24DD28AC" w14:textId="77777777" w:rsidR="00F933E9" w:rsidRDefault="00F933E9" w:rsidP="00F933E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r>
              <w:rPr>
                <w:sz w:val="20"/>
                <w:szCs w:val="22"/>
              </w:rPr>
              <w:t>32-bit</w:t>
            </w:r>
            <w:r w:rsidRPr="00BC2F43">
              <w:rPr>
                <w:sz w:val="20"/>
                <w:szCs w:val="22"/>
              </w:rPr>
              <w:t xml:space="preserve"> </w:t>
            </w:r>
            <w:r w:rsidRPr="00BC2F43">
              <w:rPr>
                <w:b/>
                <w:i/>
                <w:sz w:val="20"/>
                <w:szCs w:val="22"/>
              </w:rPr>
              <w:t>or</w:t>
            </w:r>
            <w:r w:rsidRPr="00BC2F43">
              <w:rPr>
                <w:sz w:val="20"/>
                <w:szCs w:val="22"/>
              </w:rPr>
              <w:t xml:space="preserve"> </w:t>
            </w:r>
            <w:r>
              <w:rPr>
                <w:sz w:val="20"/>
                <w:szCs w:val="22"/>
              </w:rPr>
              <w:t>64-bit</w:t>
            </w:r>
          </w:p>
          <w:p w14:paraId="64C8C2F5" w14:textId="5CD2FA67" w:rsidR="00344093" w:rsidRPr="00BC2F43" w:rsidRDefault="00344093" w:rsidP="00F933E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p>
        </w:tc>
      </w:tr>
      <w:tr w:rsidR="00F933E9" w:rsidRPr="00BC2F43" w14:paraId="64C8C2FA" w14:textId="77777777" w:rsidTr="005566DA">
        <w:tc>
          <w:tcPr>
            <w:cnfStyle w:val="001000000000" w:firstRow="0" w:lastRow="0" w:firstColumn="1" w:lastColumn="0" w:oddVBand="0" w:evenVBand="0" w:oddHBand="0" w:evenHBand="0" w:firstRowFirstColumn="0" w:firstRowLastColumn="0" w:lastRowFirstColumn="0" w:lastRowLastColumn="0"/>
            <w:tcW w:w="3397" w:type="dxa"/>
            <w:vAlign w:val="center"/>
          </w:tcPr>
          <w:p w14:paraId="15E7140D" w14:textId="7D31CFA4" w:rsidR="00F933E9" w:rsidRPr="00BC2F43" w:rsidRDefault="00F933E9" w:rsidP="005566DA">
            <w:pPr>
              <w:spacing w:after="0"/>
              <w:jc w:val="center"/>
              <w:textboxTightWrap w:val="none"/>
              <w:rPr>
                <w:sz w:val="20"/>
                <w:szCs w:val="20"/>
              </w:rPr>
            </w:pPr>
            <w:r w:rsidRPr="738EDBC1">
              <w:rPr>
                <w:sz w:val="20"/>
                <w:szCs w:val="20"/>
              </w:rPr>
              <w:t>AWP</w:t>
            </w:r>
            <w:r w:rsidR="191E2CC3" w:rsidRPr="738EDBC1">
              <w:rPr>
                <w:sz w:val="20"/>
                <w:szCs w:val="20"/>
              </w:rPr>
              <w:t xml:space="preserve"> Identity Manager</w:t>
            </w:r>
          </w:p>
          <w:p w14:paraId="64C8C2F7" w14:textId="11EDC24F" w:rsidR="00F933E9" w:rsidRPr="00BC2F43" w:rsidRDefault="20C2B1A1" w:rsidP="005566DA">
            <w:pPr>
              <w:spacing w:after="0"/>
              <w:jc w:val="center"/>
              <w:textboxTightWrap w:val="none"/>
              <w:rPr>
                <w:sz w:val="20"/>
                <w:szCs w:val="20"/>
              </w:rPr>
            </w:pPr>
            <w:r w:rsidRPr="738EDBC1">
              <w:rPr>
                <w:sz w:val="20"/>
                <w:szCs w:val="20"/>
              </w:rPr>
              <w:t>/ OT Middleware</w:t>
            </w:r>
          </w:p>
        </w:tc>
        <w:tc>
          <w:tcPr>
            <w:tcW w:w="4253" w:type="dxa"/>
          </w:tcPr>
          <w:p w14:paraId="64C8C2F8" w14:textId="6B2497E2" w:rsidR="00F933E9" w:rsidRPr="00BC2F43" w:rsidRDefault="00F933E9" w:rsidP="00C07B79">
            <w:pPr>
              <w:spacing w:after="0"/>
              <w:textboxTightWrap w:val="none"/>
              <w:cnfStyle w:val="000000000000" w:firstRow="0" w:lastRow="0" w:firstColumn="0" w:lastColumn="0" w:oddVBand="0" w:evenVBand="0" w:oddHBand="0" w:evenHBand="0" w:firstRowFirstColumn="0" w:firstRowLastColumn="0" w:lastRowFirstColumn="0" w:lastRowLastColumn="0"/>
              <w:rPr>
                <w:sz w:val="20"/>
                <w:szCs w:val="20"/>
              </w:rPr>
            </w:pPr>
            <w:r w:rsidRPr="738EDBC1">
              <w:rPr>
                <w:sz w:val="20"/>
                <w:szCs w:val="20"/>
              </w:rPr>
              <w:t xml:space="preserve">Middleware component providing the interface between CryptoAPI and </w:t>
            </w:r>
            <w:r w:rsidR="5B1902D8" w:rsidRPr="738EDBC1">
              <w:rPr>
                <w:sz w:val="20"/>
                <w:szCs w:val="20"/>
              </w:rPr>
              <w:t>S8</w:t>
            </w:r>
            <w:r w:rsidR="006F5D45" w:rsidRPr="738EDBC1">
              <w:rPr>
                <w:sz w:val="20"/>
                <w:szCs w:val="20"/>
              </w:rPr>
              <w:t>Smart</w:t>
            </w:r>
            <w:r w:rsidR="23621B4E" w:rsidRPr="738EDBC1">
              <w:rPr>
                <w:sz w:val="20"/>
                <w:szCs w:val="20"/>
              </w:rPr>
              <w:t>cards</w:t>
            </w:r>
            <w:r w:rsidRPr="738EDBC1">
              <w:rPr>
                <w:sz w:val="20"/>
                <w:szCs w:val="20"/>
              </w:rPr>
              <w:t>.</w:t>
            </w:r>
          </w:p>
        </w:tc>
        <w:tc>
          <w:tcPr>
            <w:tcW w:w="2204" w:type="dxa"/>
          </w:tcPr>
          <w:p w14:paraId="64C8C2F9" w14:textId="254392EB" w:rsidR="00F933E9" w:rsidRPr="00BC2F43" w:rsidRDefault="00F933E9" w:rsidP="00C07B79">
            <w:pPr>
              <w:spacing w:after="0"/>
              <w:textboxTightWrap w:val="none"/>
              <w:cnfStyle w:val="000000000000" w:firstRow="0" w:lastRow="0" w:firstColumn="0" w:lastColumn="0" w:oddVBand="0" w:evenVBand="0" w:oddHBand="0" w:evenHBand="0" w:firstRowFirstColumn="0" w:firstRowLastColumn="0" w:lastRowFirstColumn="0" w:lastRowLastColumn="0"/>
              <w:rPr>
                <w:sz w:val="20"/>
                <w:szCs w:val="20"/>
              </w:rPr>
            </w:pPr>
            <w:r w:rsidRPr="738EDBC1">
              <w:rPr>
                <w:sz w:val="20"/>
                <w:szCs w:val="20"/>
              </w:rPr>
              <w:t xml:space="preserve">Oberthur </w:t>
            </w:r>
            <w:r w:rsidR="00D51C56" w:rsidRPr="738EDBC1">
              <w:rPr>
                <w:sz w:val="20"/>
                <w:szCs w:val="20"/>
              </w:rPr>
              <w:t xml:space="preserve">Middleware </w:t>
            </w:r>
            <w:r w:rsidRPr="738EDBC1">
              <w:rPr>
                <w:sz w:val="20"/>
                <w:szCs w:val="20"/>
              </w:rPr>
              <w:t>SR</w:t>
            </w:r>
            <w:r w:rsidR="00401A5A" w:rsidRPr="738EDBC1">
              <w:rPr>
                <w:sz w:val="20"/>
                <w:szCs w:val="20"/>
              </w:rPr>
              <w:t>8</w:t>
            </w:r>
            <w:r w:rsidR="00FE6770" w:rsidRPr="738EDBC1">
              <w:rPr>
                <w:sz w:val="20"/>
                <w:szCs w:val="20"/>
              </w:rPr>
              <w:t xml:space="preserve"> </w:t>
            </w:r>
            <w:r w:rsidR="000172DC" w:rsidRPr="738EDBC1">
              <w:rPr>
                <w:sz w:val="20"/>
                <w:szCs w:val="20"/>
              </w:rPr>
              <w:t>32-bit</w:t>
            </w:r>
            <w:r w:rsidRPr="738EDBC1">
              <w:rPr>
                <w:b/>
                <w:bCs/>
                <w:i/>
                <w:iCs/>
                <w:sz w:val="20"/>
                <w:szCs w:val="20"/>
              </w:rPr>
              <w:t xml:space="preserve"> or</w:t>
            </w:r>
            <w:r w:rsidR="000172DC" w:rsidRPr="738EDBC1">
              <w:rPr>
                <w:sz w:val="20"/>
                <w:szCs w:val="20"/>
              </w:rPr>
              <w:t xml:space="preserve"> 64-bit</w:t>
            </w:r>
            <w:r w:rsidR="00AA2BF6" w:rsidRPr="738EDBC1">
              <w:rPr>
                <w:sz w:val="20"/>
                <w:szCs w:val="20"/>
              </w:rPr>
              <w:t xml:space="preserve"> </w:t>
            </w:r>
          </w:p>
        </w:tc>
      </w:tr>
      <w:tr w:rsidR="2CEBAC18" w14:paraId="4BEE6657" w14:textId="77777777" w:rsidTr="005566D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F579EA4" w14:textId="6796CBE2" w:rsidR="79AB629A" w:rsidRDefault="79AB629A" w:rsidP="005566DA">
            <w:pPr>
              <w:jc w:val="center"/>
              <w:rPr>
                <w:sz w:val="20"/>
                <w:szCs w:val="20"/>
              </w:rPr>
            </w:pPr>
            <w:r w:rsidRPr="738EDBC1">
              <w:rPr>
                <w:sz w:val="20"/>
                <w:szCs w:val="20"/>
              </w:rPr>
              <w:t>PIV Middleware</w:t>
            </w:r>
          </w:p>
        </w:tc>
        <w:tc>
          <w:tcPr>
            <w:tcW w:w="4253" w:type="dxa"/>
          </w:tcPr>
          <w:p w14:paraId="27B51C87" w14:textId="3D6F054D" w:rsidR="79AB629A" w:rsidRDefault="79AB629A" w:rsidP="2CEBAC18">
            <w:pPr>
              <w:spacing w:after="0"/>
              <w:cnfStyle w:val="000000100000" w:firstRow="0" w:lastRow="0" w:firstColumn="0" w:lastColumn="0" w:oddVBand="0" w:evenVBand="0" w:oddHBand="1" w:evenHBand="0" w:firstRowFirstColumn="0" w:firstRowLastColumn="0" w:lastRowFirstColumn="0" w:lastRowLastColumn="0"/>
              <w:rPr>
                <w:sz w:val="20"/>
                <w:szCs w:val="20"/>
              </w:rPr>
            </w:pPr>
            <w:r w:rsidRPr="738EDBC1">
              <w:rPr>
                <w:sz w:val="20"/>
                <w:szCs w:val="20"/>
              </w:rPr>
              <w:t xml:space="preserve">Middleware component providing the interface between CryptoAPI and </w:t>
            </w:r>
            <w:r w:rsidR="2A7717E8" w:rsidRPr="738EDBC1">
              <w:rPr>
                <w:sz w:val="20"/>
                <w:szCs w:val="20"/>
              </w:rPr>
              <w:t xml:space="preserve">S9 </w:t>
            </w:r>
            <w:r w:rsidRPr="738EDBC1">
              <w:rPr>
                <w:sz w:val="20"/>
                <w:szCs w:val="20"/>
              </w:rPr>
              <w:t>Smartcards.</w:t>
            </w:r>
          </w:p>
          <w:p w14:paraId="507AA9C0" w14:textId="5B8DEAC9" w:rsidR="2CEBAC18" w:rsidRDefault="2CEBAC18" w:rsidP="2CEBAC18">
            <w:pPr>
              <w:cnfStyle w:val="000000100000" w:firstRow="0" w:lastRow="0" w:firstColumn="0" w:lastColumn="0" w:oddVBand="0" w:evenVBand="0" w:oddHBand="1" w:evenHBand="0" w:firstRowFirstColumn="0" w:firstRowLastColumn="0" w:lastRowFirstColumn="0" w:lastRowLastColumn="0"/>
              <w:rPr>
                <w:sz w:val="20"/>
                <w:szCs w:val="20"/>
              </w:rPr>
            </w:pPr>
          </w:p>
        </w:tc>
        <w:tc>
          <w:tcPr>
            <w:tcW w:w="2204" w:type="dxa"/>
          </w:tcPr>
          <w:p w14:paraId="311C2182" w14:textId="290D5E64" w:rsidR="5228200E" w:rsidRDefault="5228200E" w:rsidP="2CEBAC18">
            <w:pPr>
              <w:cnfStyle w:val="000000100000" w:firstRow="0" w:lastRow="0" w:firstColumn="0" w:lastColumn="0" w:oddVBand="0" w:evenVBand="0" w:oddHBand="1" w:evenHBand="0" w:firstRowFirstColumn="0" w:firstRowLastColumn="0" w:lastRowFirstColumn="0" w:lastRowLastColumn="0"/>
              <w:rPr>
                <w:sz w:val="20"/>
                <w:szCs w:val="20"/>
              </w:rPr>
            </w:pPr>
            <w:proofErr w:type="spellStart"/>
            <w:r w:rsidRPr="738EDBC1">
              <w:rPr>
                <w:sz w:val="20"/>
                <w:szCs w:val="20"/>
              </w:rPr>
              <w:t>X</w:t>
            </w:r>
            <w:r w:rsidR="44870741" w:rsidRPr="738EDBC1">
              <w:rPr>
                <w:sz w:val="20"/>
                <w:szCs w:val="20"/>
              </w:rPr>
              <w:t>xxxx</w:t>
            </w:r>
            <w:proofErr w:type="spellEnd"/>
            <w:r w:rsidRPr="738EDBC1">
              <w:rPr>
                <w:sz w:val="20"/>
                <w:szCs w:val="20"/>
              </w:rPr>
              <w:t>*</w:t>
            </w:r>
          </w:p>
        </w:tc>
      </w:tr>
    </w:tbl>
    <w:p w14:paraId="075C1880" w14:textId="003A6E92" w:rsidR="3D017590" w:rsidRDefault="3D017590"/>
    <w:p w14:paraId="03118D6C" w14:textId="6594D43E" w:rsidR="2CEBAC18" w:rsidRDefault="2CEBAC18" w:rsidP="2CEBAC18"/>
    <w:tbl>
      <w:tblPr>
        <w:tblStyle w:val="TableGrid"/>
        <w:tblW w:w="10340" w:type="dxa"/>
        <w:jc w:val="center"/>
        <w:tblBorders>
          <w:insideV w:val="none" w:sz="0" w:space="0" w:color="auto"/>
        </w:tblBorders>
        <w:tblLook w:val="04A0" w:firstRow="1" w:lastRow="0" w:firstColumn="1" w:lastColumn="0" w:noHBand="0" w:noVBand="1"/>
      </w:tblPr>
      <w:tblGrid>
        <w:gridCol w:w="4710"/>
        <w:gridCol w:w="2764"/>
        <w:gridCol w:w="2866"/>
      </w:tblGrid>
      <w:tr w:rsidR="00CD61CB" w14:paraId="0A805159" w14:textId="77777777" w:rsidTr="00A666E3">
        <w:trPr>
          <w:trHeight w:val="397"/>
          <w:jc w:val="center"/>
        </w:trPr>
        <w:tc>
          <w:tcPr>
            <w:tcW w:w="4710" w:type="dxa"/>
            <w:shd w:val="clear" w:color="auto" w:fill="005EB8" w:themeFill="accent1"/>
            <w:vAlign w:val="center"/>
          </w:tcPr>
          <w:p w14:paraId="5D828AA0" w14:textId="77777777" w:rsidR="00CD61CB" w:rsidRPr="00822FA0" w:rsidRDefault="00CD61CB">
            <w:pPr>
              <w:spacing w:after="0"/>
              <w:jc w:val="center"/>
              <w:rPr>
                <w:b/>
                <w:bCs/>
                <w:color w:val="FFFFFF" w:themeColor="background1"/>
              </w:rPr>
            </w:pPr>
            <w:r w:rsidRPr="00822FA0">
              <w:rPr>
                <w:b/>
                <w:bCs/>
                <w:color w:val="FFFFFF" w:themeColor="background1"/>
              </w:rPr>
              <w:t>Component</w:t>
            </w:r>
          </w:p>
        </w:tc>
        <w:tc>
          <w:tcPr>
            <w:tcW w:w="2764" w:type="dxa"/>
            <w:shd w:val="clear" w:color="auto" w:fill="005EB8" w:themeFill="accent1"/>
            <w:vAlign w:val="center"/>
          </w:tcPr>
          <w:p w14:paraId="740D0FBD" w14:textId="77777777" w:rsidR="00CD61CB" w:rsidRPr="00822FA0" w:rsidRDefault="00CD61CB">
            <w:pPr>
              <w:spacing w:after="0"/>
              <w:jc w:val="center"/>
              <w:rPr>
                <w:b/>
                <w:bCs/>
                <w:color w:val="FFFFFF" w:themeColor="background1"/>
              </w:rPr>
            </w:pPr>
            <w:r w:rsidRPr="00822FA0">
              <w:rPr>
                <w:b/>
                <w:bCs/>
                <w:color w:val="FFFFFF" w:themeColor="background1"/>
              </w:rPr>
              <w:t>Normal User</w:t>
            </w:r>
          </w:p>
        </w:tc>
        <w:tc>
          <w:tcPr>
            <w:tcW w:w="2866" w:type="dxa"/>
            <w:shd w:val="clear" w:color="auto" w:fill="005EB8" w:themeFill="accent1"/>
            <w:vAlign w:val="center"/>
          </w:tcPr>
          <w:p w14:paraId="3421A9EA" w14:textId="77777777" w:rsidR="00CD61CB" w:rsidRPr="00822FA0" w:rsidRDefault="00CD61CB">
            <w:pPr>
              <w:spacing w:after="0"/>
              <w:jc w:val="center"/>
              <w:rPr>
                <w:b/>
                <w:bCs/>
                <w:color w:val="FFFFFF" w:themeColor="background1"/>
              </w:rPr>
            </w:pPr>
            <w:r w:rsidRPr="00822FA0">
              <w:rPr>
                <w:b/>
                <w:bCs/>
                <w:color w:val="FFFFFF" w:themeColor="background1"/>
              </w:rPr>
              <w:t>RA User</w:t>
            </w:r>
          </w:p>
        </w:tc>
      </w:tr>
      <w:tr w:rsidR="00865763" w14:paraId="1769811D" w14:textId="77777777" w:rsidTr="00A666E3">
        <w:trPr>
          <w:trHeight w:val="397"/>
          <w:jc w:val="center"/>
        </w:trPr>
        <w:tc>
          <w:tcPr>
            <w:tcW w:w="4710" w:type="dxa"/>
            <w:vAlign w:val="center"/>
          </w:tcPr>
          <w:p w14:paraId="77BD86EA" w14:textId="77777777" w:rsidR="00CD61CB" w:rsidRDefault="00CD61CB">
            <w:pPr>
              <w:spacing w:after="0"/>
              <w:jc w:val="center"/>
            </w:pPr>
            <w:r w:rsidRPr="00822FA0">
              <w:t>Gemalto Classic Client</w:t>
            </w:r>
          </w:p>
        </w:tc>
        <w:tc>
          <w:tcPr>
            <w:tcW w:w="2764" w:type="dxa"/>
            <w:vAlign w:val="center"/>
          </w:tcPr>
          <w:p w14:paraId="3CEDB911" w14:textId="77777777" w:rsidR="00CD61CB" w:rsidRDefault="00CD61CB">
            <w:pPr>
              <w:spacing w:after="0"/>
              <w:jc w:val="center"/>
            </w:pPr>
            <w:r>
              <w:t>Yes</w:t>
            </w:r>
          </w:p>
        </w:tc>
        <w:tc>
          <w:tcPr>
            <w:tcW w:w="2866" w:type="dxa"/>
            <w:vAlign w:val="center"/>
          </w:tcPr>
          <w:p w14:paraId="06E196F9" w14:textId="77777777" w:rsidR="00CD61CB" w:rsidRDefault="00CD61CB">
            <w:pPr>
              <w:spacing w:after="0"/>
              <w:jc w:val="center"/>
            </w:pPr>
            <w:r>
              <w:t>Yes</w:t>
            </w:r>
          </w:p>
        </w:tc>
      </w:tr>
      <w:tr w:rsidR="00865763" w14:paraId="6884C32A" w14:textId="77777777" w:rsidTr="00A666E3">
        <w:trPr>
          <w:trHeight w:val="680"/>
          <w:jc w:val="center"/>
        </w:trPr>
        <w:tc>
          <w:tcPr>
            <w:tcW w:w="4710" w:type="dxa"/>
            <w:vAlign w:val="center"/>
          </w:tcPr>
          <w:p w14:paraId="458AE0EB" w14:textId="77777777" w:rsidR="00CD61CB" w:rsidRDefault="00CD61CB">
            <w:pPr>
              <w:spacing w:after="0"/>
              <w:jc w:val="center"/>
            </w:pPr>
            <w:r>
              <w:t>AWP Identity Manager</w:t>
            </w:r>
          </w:p>
          <w:p w14:paraId="7BE377BA" w14:textId="77777777" w:rsidR="00CD61CB" w:rsidRDefault="00CD61CB">
            <w:pPr>
              <w:spacing w:after="0"/>
              <w:jc w:val="center"/>
            </w:pPr>
            <w:r>
              <w:t>/ OT Middleware</w:t>
            </w:r>
          </w:p>
        </w:tc>
        <w:tc>
          <w:tcPr>
            <w:tcW w:w="2764" w:type="dxa"/>
            <w:vAlign w:val="center"/>
          </w:tcPr>
          <w:p w14:paraId="60750B09" w14:textId="77777777" w:rsidR="00CD61CB" w:rsidRDefault="00CD61CB">
            <w:pPr>
              <w:spacing w:after="0"/>
              <w:jc w:val="center"/>
            </w:pPr>
            <w:r>
              <w:t>No</w:t>
            </w:r>
          </w:p>
        </w:tc>
        <w:tc>
          <w:tcPr>
            <w:tcW w:w="2866" w:type="dxa"/>
            <w:vAlign w:val="center"/>
          </w:tcPr>
          <w:p w14:paraId="05354AD7" w14:textId="77777777" w:rsidR="00CD61CB" w:rsidRDefault="00CD61CB">
            <w:pPr>
              <w:spacing w:after="0"/>
              <w:jc w:val="center"/>
            </w:pPr>
            <w:r>
              <w:t>Yes</w:t>
            </w:r>
          </w:p>
        </w:tc>
      </w:tr>
      <w:tr w:rsidR="00865763" w14:paraId="3F42280D" w14:textId="77777777" w:rsidTr="00A666E3">
        <w:trPr>
          <w:trHeight w:val="397"/>
          <w:jc w:val="center"/>
        </w:trPr>
        <w:tc>
          <w:tcPr>
            <w:tcW w:w="4710" w:type="dxa"/>
            <w:vAlign w:val="center"/>
          </w:tcPr>
          <w:p w14:paraId="484010C7" w14:textId="77777777" w:rsidR="00CD61CB" w:rsidRDefault="00CD61CB">
            <w:pPr>
              <w:spacing w:after="0"/>
              <w:jc w:val="center"/>
            </w:pPr>
            <w:r>
              <w:t>PIV Middleware</w:t>
            </w:r>
          </w:p>
        </w:tc>
        <w:tc>
          <w:tcPr>
            <w:tcW w:w="2764" w:type="dxa"/>
            <w:vAlign w:val="center"/>
          </w:tcPr>
          <w:p w14:paraId="5CD0790F" w14:textId="77777777" w:rsidR="00CD61CB" w:rsidRDefault="00CD61CB">
            <w:pPr>
              <w:spacing w:after="0"/>
              <w:jc w:val="center"/>
            </w:pPr>
            <w:r>
              <w:t>Yes</w:t>
            </w:r>
          </w:p>
        </w:tc>
        <w:tc>
          <w:tcPr>
            <w:tcW w:w="2866" w:type="dxa"/>
            <w:vAlign w:val="center"/>
          </w:tcPr>
          <w:p w14:paraId="44C11B53" w14:textId="77777777" w:rsidR="00CD61CB" w:rsidRDefault="00CD61CB">
            <w:pPr>
              <w:spacing w:after="0"/>
              <w:jc w:val="center"/>
            </w:pPr>
            <w:r>
              <w:t>Yes</w:t>
            </w:r>
          </w:p>
        </w:tc>
      </w:tr>
    </w:tbl>
    <w:p w14:paraId="79200C3D" w14:textId="77777777" w:rsidR="00CD61CB" w:rsidRDefault="00CD61CB" w:rsidP="2CEBAC18"/>
    <w:p w14:paraId="64C8C2FC" w14:textId="44FE1ADC" w:rsidR="00F933E9" w:rsidRDefault="14190534" w:rsidP="00DE3DCA">
      <w:r>
        <w:lastRenderedPageBreak/>
        <w:t>*</w:t>
      </w:r>
      <w:r w:rsidRPr="738EDBC1">
        <w:rPr>
          <w:sz w:val="20"/>
          <w:szCs w:val="20"/>
        </w:rPr>
        <w:t xml:space="preserve"> </w:t>
      </w:r>
      <w:r w:rsidR="6BC81943" w:rsidRPr="738EDBC1">
        <w:rPr>
          <w:sz w:val="20"/>
          <w:szCs w:val="20"/>
        </w:rPr>
        <w:t>If the P</w:t>
      </w:r>
      <w:r w:rsidR="4814DDFA" w:rsidRPr="738EDBC1">
        <w:rPr>
          <w:sz w:val="20"/>
          <w:szCs w:val="20"/>
        </w:rPr>
        <w:t>IV</w:t>
      </w:r>
      <w:r w:rsidR="6BC81943" w:rsidRPr="738EDBC1">
        <w:rPr>
          <w:sz w:val="20"/>
          <w:szCs w:val="20"/>
        </w:rPr>
        <w:t>/</w:t>
      </w:r>
      <w:proofErr w:type="spellStart"/>
      <w:r w:rsidR="6BC81943" w:rsidRPr="738EDBC1">
        <w:rPr>
          <w:sz w:val="20"/>
          <w:szCs w:val="20"/>
        </w:rPr>
        <w:t>C</w:t>
      </w:r>
      <w:r w:rsidR="058E9A54" w:rsidRPr="738EDBC1">
        <w:rPr>
          <w:sz w:val="20"/>
          <w:szCs w:val="20"/>
        </w:rPr>
        <w:t>IV</w:t>
      </w:r>
      <w:r w:rsidR="6BC81943" w:rsidRPr="738EDBC1">
        <w:rPr>
          <w:sz w:val="20"/>
          <w:szCs w:val="20"/>
        </w:rPr>
        <w:t>MiniDrver</w:t>
      </w:r>
      <w:proofErr w:type="spellEnd"/>
      <w:r w:rsidR="6BC81943" w:rsidRPr="738EDBC1">
        <w:rPr>
          <w:sz w:val="20"/>
          <w:szCs w:val="20"/>
        </w:rPr>
        <w:t xml:space="preserve"> middleware </w:t>
      </w:r>
      <w:r w:rsidR="74D6AC2A" w:rsidRPr="738EDBC1">
        <w:rPr>
          <w:sz w:val="20"/>
          <w:szCs w:val="20"/>
        </w:rPr>
        <w:t xml:space="preserve">is installed through Windows </w:t>
      </w:r>
      <w:r w:rsidR="005749A2" w:rsidRPr="738EDBC1">
        <w:rPr>
          <w:sz w:val="20"/>
          <w:szCs w:val="20"/>
        </w:rPr>
        <w:t>update, components</w:t>
      </w:r>
      <w:r w:rsidR="357A8F44" w:rsidRPr="738EDBC1">
        <w:rPr>
          <w:sz w:val="20"/>
          <w:szCs w:val="20"/>
        </w:rPr>
        <w:t xml:space="preserve"> providing interface will </w:t>
      </w:r>
      <w:r w:rsidR="76E9BE0A" w:rsidRPr="738EDBC1">
        <w:rPr>
          <w:sz w:val="20"/>
          <w:szCs w:val="20"/>
        </w:rPr>
        <w:t xml:space="preserve">not </w:t>
      </w:r>
      <w:r w:rsidR="357A8F44" w:rsidRPr="738EDBC1">
        <w:rPr>
          <w:sz w:val="20"/>
          <w:szCs w:val="20"/>
        </w:rPr>
        <w:t>be installed on the machine. The interface is installed</w:t>
      </w:r>
      <w:r w:rsidR="005749A2">
        <w:rPr>
          <w:sz w:val="20"/>
          <w:szCs w:val="20"/>
        </w:rPr>
        <w:t xml:space="preserve"> </w:t>
      </w:r>
      <w:r w:rsidR="357A8F44" w:rsidRPr="738EDBC1">
        <w:rPr>
          <w:sz w:val="20"/>
          <w:szCs w:val="20"/>
        </w:rPr>
        <w:t>when</w:t>
      </w:r>
      <w:r w:rsidR="1AC4CF97" w:rsidRPr="738EDBC1">
        <w:rPr>
          <w:sz w:val="20"/>
          <w:szCs w:val="20"/>
        </w:rPr>
        <w:t xml:space="preserve"> installation is done via </w:t>
      </w:r>
      <w:r w:rsidR="00D72771">
        <w:rPr>
          <w:sz w:val="20"/>
          <w:szCs w:val="20"/>
        </w:rPr>
        <w:t xml:space="preserve">the </w:t>
      </w:r>
      <w:r w:rsidR="1AC4CF97" w:rsidRPr="738EDBC1">
        <w:rPr>
          <w:sz w:val="20"/>
          <w:szCs w:val="20"/>
        </w:rPr>
        <w:t>.</w:t>
      </w:r>
      <w:proofErr w:type="spellStart"/>
      <w:r w:rsidR="1AC4CF97" w:rsidRPr="738EDBC1">
        <w:rPr>
          <w:sz w:val="20"/>
          <w:szCs w:val="20"/>
        </w:rPr>
        <w:t>msi</w:t>
      </w:r>
      <w:proofErr w:type="spellEnd"/>
      <w:r w:rsidR="1AC4CF97" w:rsidRPr="738EDBC1">
        <w:rPr>
          <w:sz w:val="20"/>
          <w:szCs w:val="20"/>
        </w:rPr>
        <w:t xml:space="preserve"> file.</w:t>
      </w:r>
    </w:p>
    <w:p w14:paraId="1C18B23C" w14:textId="470B6D4F" w:rsidR="349048C0" w:rsidRDefault="349048C0">
      <w:r>
        <w:br w:type="page"/>
      </w:r>
    </w:p>
    <w:p w14:paraId="64C8C2FD" w14:textId="77777777" w:rsidR="00F933E9" w:rsidRDefault="6E5E729A" w:rsidP="003128F1">
      <w:pPr>
        <w:pStyle w:val="Heading2"/>
      </w:pPr>
      <w:bookmarkStart w:id="12" w:name="_Toc452130217"/>
      <w:bookmarkStart w:id="13" w:name="_Toc159596963"/>
      <w:r>
        <w:lastRenderedPageBreak/>
        <w:t>Other components</w:t>
      </w:r>
      <w:bookmarkEnd w:id="12"/>
      <w:bookmarkEnd w:id="13"/>
    </w:p>
    <w:tbl>
      <w:tblPr>
        <w:tblStyle w:val="ListTable3-Accent11"/>
        <w:tblW w:w="10060" w:type="dxa"/>
        <w:jc w:val="center"/>
        <w:tblCellMar>
          <w:top w:w="113" w:type="dxa"/>
          <w:bottom w:w="113" w:type="dxa"/>
        </w:tblCellMar>
        <w:tblLook w:val="04A0" w:firstRow="1" w:lastRow="0" w:firstColumn="1" w:lastColumn="0" w:noHBand="0" w:noVBand="1"/>
      </w:tblPr>
      <w:tblGrid>
        <w:gridCol w:w="3397"/>
        <w:gridCol w:w="4253"/>
        <w:gridCol w:w="2410"/>
      </w:tblGrid>
      <w:tr w:rsidR="00F933E9" w:rsidRPr="00BC2F43" w14:paraId="64C8C301" w14:textId="77777777" w:rsidTr="00337A6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397" w:type="dxa"/>
          </w:tcPr>
          <w:p w14:paraId="64C8C2FE" w14:textId="77777777" w:rsidR="00F933E9" w:rsidRPr="003F65A4" w:rsidRDefault="00F933E9" w:rsidP="00C07B79">
            <w:pPr>
              <w:spacing w:after="0"/>
              <w:textboxTightWrap w:val="none"/>
              <w:rPr>
                <w:color w:val="FFFFFF" w:themeColor="background1"/>
                <w:sz w:val="22"/>
                <w:szCs w:val="22"/>
              </w:rPr>
            </w:pPr>
            <w:r w:rsidRPr="003F65A4">
              <w:rPr>
                <w:color w:val="FFFFFF" w:themeColor="background1"/>
                <w:sz w:val="22"/>
                <w:szCs w:val="22"/>
              </w:rPr>
              <w:t>Component</w:t>
            </w:r>
          </w:p>
        </w:tc>
        <w:tc>
          <w:tcPr>
            <w:tcW w:w="4253" w:type="dxa"/>
          </w:tcPr>
          <w:p w14:paraId="64C8C2FF" w14:textId="77777777" w:rsidR="00F933E9" w:rsidRPr="003F65A4" w:rsidRDefault="00F933E9" w:rsidP="00C07B79">
            <w:pPr>
              <w:spacing w:after="0"/>
              <w:textboxTightWrap w:val="none"/>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3F65A4">
              <w:rPr>
                <w:color w:val="FFFFFF" w:themeColor="background1"/>
                <w:sz w:val="22"/>
                <w:szCs w:val="22"/>
              </w:rPr>
              <w:t>Description</w:t>
            </w:r>
          </w:p>
        </w:tc>
        <w:tc>
          <w:tcPr>
            <w:tcW w:w="2410" w:type="dxa"/>
          </w:tcPr>
          <w:p w14:paraId="64C8C300" w14:textId="77777777" w:rsidR="00F933E9" w:rsidRPr="003F65A4" w:rsidRDefault="00F933E9" w:rsidP="00C07B79">
            <w:pPr>
              <w:spacing w:after="0"/>
              <w:textboxTightWrap w:val="none"/>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3F65A4">
              <w:rPr>
                <w:color w:val="FFFFFF" w:themeColor="background1"/>
                <w:sz w:val="22"/>
                <w:szCs w:val="22"/>
              </w:rPr>
              <w:t>Minimum Version</w:t>
            </w:r>
          </w:p>
        </w:tc>
      </w:tr>
      <w:tr w:rsidR="00F933E9" w:rsidRPr="00BC2F43" w14:paraId="64C8C305" w14:textId="77777777" w:rsidTr="00337A6D">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10060" w:type="dxa"/>
            <w:gridSpan w:val="3"/>
          </w:tcPr>
          <w:p w14:paraId="1F3FBF4D" w14:textId="139175E7" w:rsidR="55391ADD" w:rsidRDefault="55391ADD" w:rsidP="738EDBC1">
            <w:pPr>
              <w:spacing w:after="0"/>
              <w:rPr>
                <w:sz w:val="20"/>
                <w:szCs w:val="20"/>
              </w:rPr>
            </w:pPr>
          </w:p>
        </w:tc>
      </w:tr>
      <w:tr w:rsidR="00F933E9" w:rsidRPr="00BC2F43" w14:paraId="64C8C30D" w14:textId="77777777" w:rsidTr="00337A6D">
        <w:trPr>
          <w:jc w:val="center"/>
        </w:trPr>
        <w:tc>
          <w:tcPr>
            <w:cnfStyle w:val="001000000000" w:firstRow="0" w:lastRow="0" w:firstColumn="1" w:lastColumn="0" w:oddVBand="0" w:evenVBand="0" w:oddHBand="0" w:evenHBand="0" w:firstRowFirstColumn="0" w:firstRowLastColumn="0" w:lastRowFirstColumn="0" w:lastRowLastColumn="0"/>
            <w:tcW w:w="10060" w:type="dxa"/>
            <w:gridSpan w:val="3"/>
          </w:tcPr>
          <w:p w14:paraId="4DBC6A01" w14:textId="77777777" w:rsidR="00F933E9" w:rsidRPr="00EB3D1F" w:rsidRDefault="2018E07C" w:rsidP="738EDBC1">
            <w:pPr>
              <w:spacing w:after="0"/>
              <w:textboxTightWrap w:val="none"/>
              <w:rPr>
                <w:sz w:val="20"/>
                <w:szCs w:val="20"/>
              </w:rPr>
            </w:pPr>
            <w:r w:rsidRPr="738EDBC1">
              <w:rPr>
                <w:sz w:val="20"/>
                <w:szCs w:val="20"/>
              </w:rPr>
              <w:t>.NET Framework</w:t>
            </w:r>
          </w:p>
          <w:p w14:paraId="205EE467" w14:textId="77777777" w:rsidR="00F933E9" w:rsidRPr="00EB3D1F" w:rsidRDefault="2018E07C" w:rsidP="738EDBC1">
            <w:pPr>
              <w:spacing w:after="0"/>
              <w:textboxTightWrap w:val="none"/>
              <w:rPr>
                <w:sz w:val="20"/>
                <w:szCs w:val="20"/>
              </w:rPr>
            </w:pPr>
            <w:r w:rsidRPr="738EDBC1">
              <w:rPr>
                <w:rStyle w:val="tgc"/>
                <w:sz w:val="20"/>
                <w:szCs w:val="20"/>
              </w:rPr>
              <w:t>The programming infrastructure created by Microsoft for building, deploying, and running applications and services that use .NET technologies.</w:t>
            </w:r>
          </w:p>
          <w:p w14:paraId="12AE9D82" w14:textId="3DB8F607" w:rsidR="00F933E9" w:rsidRPr="00EB3D1F" w:rsidRDefault="2018E07C" w:rsidP="738EDBC1">
            <w:pPr>
              <w:spacing w:after="0"/>
              <w:textboxTightWrap w:val="none"/>
              <w:rPr>
                <w:sz w:val="20"/>
                <w:szCs w:val="20"/>
              </w:rPr>
            </w:pPr>
            <w:r w:rsidRPr="738EDBC1">
              <w:rPr>
                <w:sz w:val="20"/>
                <w:szCs w:val="20"/>
              </w:rPr>
              <w:t>Microsoft .NET 4.8. needs to be installed</w:t>
            </w:r>
            <w:r w:rsidR="005749A2">
              <w:rPr>
                <w:sz w:val="20"/>
                <w:szCs w:val="20"/>
              </w:rPr>
              <w:t xml:space="preserve"> </w:t>
            </w:r>
            <w:r w:rsidRPr="738EDBC1">
              <w:rPr>
                <w:sz w:val="20"/>
                <w:szCs w:val="20"/>
              </w:rPr>
              <w:t>even if the user has installed a higher version of .NET ***</w:t>
            </w:r>
          </w:p>
          <w:p w14:paraId="64C8C30A" w14:textId="2787ACA8" w:rsidR="00F933E9" w:rsidRPr="00EB3D1F" w:rsidRDefault="00F933E9" w:rsidP="738EDBC1">
            <w:pPr>
              <w:spacing w:after="0"/>
              <w:textboxTightWrap w:val="none"/>
              <w:rPr>
                <w:sz w:val="20"/>
                <w:szCs w:val="20"/>
              </w:rPr>
            </w:pPr>
          </w:p>
        </w:tc>
      </w:tr>
      <w:tr w:rsidR="00F933E9" w:rsidRPr="00BC2F43" w14:paraId="64C8C311" w14:textId="77777777" w:rsidTr="00337A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tcPr>
          <w:p w14:paraId="64C8C30E" w14:textId="13689199" w:rsidR="00F933E9" w:rsidRPr="00EB3D1F" w:rsidRDefault="00A139BC" w:rsidP="00C07B79">
            <w:pPr>
              <w:spacing w:after="0"/>
              <w:textboxTightWrap w:val="none"/>
              <w:rPr>
                <w:sz w:val="20"/>
                <w:szCs w:val="22"/>
              </w:rPr>
            </w:pPr>
            <w:r>
              <w:rPr>
                <w:sz w:val="20"/>
                <w:szCs w:val="22"/>
              </w:rPr>
              <w:t xml:space="preserve">Smartcard Reader Drivers </w:t>
            </w:r>
            <w:r w:rsidR="00F933E9" w:rsidRPr="00EB3D1F">
              <w:rPr>
                <w:sz w:val="20"/>
                <w:szCs w:val="22"/>
              </w:rPr>
              <w:t>*</w:t>
            </w:r>
            <w:r w:rsidR="005B5D67">
              <w:rPr>
                <w:sz w:val="20"/>
                <w:szCs w:val="22"/>
              </w:rPr>
              <w:t>*</w:t>
            </w:r>
          </w:p>
        </w:tc>
        <w:tc>
          <w:tcPr>
            <w:tcW w:w="4253" w:type="dxa"/>
          </w:tcPr>
          <w:p w14:paraId="64C8C30F" w14:textId="10259663" w:rsidR="00F933E9" w:rsidRPr="00EB3D1F" w:rsidRDefault="00F933E9" w:rsidP="00A139BC">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0"/>
              </w:rPr>
            </w:pPr>
            <w:r w:rsidRPr="738EDBC1">
              <w:rPr>
                <w:sz w:val="20"/>
                <w:szCs w:val="20"/>
              </w:rPr>
              <w:t xml:space="preserve">Any driver required to support the Smartcard reader used within your organisation. </w:t>
            </w:r>
            <w:r>
              <w:br/>
            </w:r>
            <w:r w:rsidR="00AF239E">
              <w:rPr>
                <w:sz w:val="20"/>
                <w:szCs w:val="20"/>
              </w:rPr>
              <w:t>Link</w:t>
            </w:r>
            <w:r w:rsidRPr="738EDBC1">
              <w:rPr>
                <w:sz w:val="20"/>
                <w:szCs w:val="20"/>
              </w:rPr>
              <w:t xml:space="preserve"> </w:t>
            </w:r>
            <w:r w:rsidR="46346E22" w:rsidRPr="738EDBC1">
              <w:rPr>
                <w:sz w:val="20"/>
                <w:szCs w:val="20"/>
              </w:rPr>
              <w:t xml:space="preserve">to </w:t>
            </w:r>
            <w:r w:rsidRPr="738EDBC1">
              <w:rPr>
                <w:sz w:val="20"/>
                <w:szCs w:val="20"/>
              </w:rPr>
              <w:t>supported driver</w:t>
            </w:r>
            <w:r w:rsidR="00A139BC" w:rsidRPr="738EDBC1">
              <w:rPr>
                <w:sz w:val="20"/>
                <w:szCs w:val="20"/>
              </w:rPr>
              <w:t>s</w:t>
            </w:r>
            <w:r w:rsidRPr="738EDBC1">
              <w:rPr>
                <w:sz w:val="20"/>
                <w:szCs w:val="20"/>
              </w:rPr>
              <w:t xml:space="preserve"> for </w:t>
            </w:r>
            <w:r w:rsidR="00091015" w:rsidRPr="738EDBC1">
              <w:rPr>
                <w:sz w:val="20"/>
                <w:szCs w:val="20"/>
              </w:rPr>
              <w:t xml:space="preserve">various Smartcard </w:t>
            </w:r>
            <w:r w:rsidRPr="738EDBC1">
              <w:rPr>
                <w:sz w:val="20"/>
                <w:szCs w:val="20"/>
              </w:rPr>
              <w:t>reader</w:t>
            </w:r>
            <w:r w:rsidR="00091015" w:rsidRPr="738EDBC1">
              <w:rPr>
                <w:sz w:val="20"/>
                <w:szCs w:val="20"/>
              </w:rPr>
              <w:t>s</w:t>
            </w:r>
            <w:r w:rsidRPr="738EDBC1">
              <w:rPr>
                <w:sz w:val="20"/>
                <w:szCs w:val="20"/>
              </w:rPr>
              <w:t xml:space="preserve"> is provided on the </w:t>
            </w:r>
            <w:hyperlink r:id="rId18">
              <w:r w:rsidRPr="738EDBC1">
                <w:rPr>
                  <w:rStyle w:val="Hyperlink"/>
                  <w:sz w:val="20"/>
                  <w:szCs w:val="20"/>
                  <w:u w:val="single"/>
                </w:rPr>
                <w:t>DIR website</w:t>
              </w:r>
            </w:hyperlink>
            <w:r w:rsidRPr="738EDBC1">
              <w:rPr>
                <w:sz w:val="20"/>
                <w:szCs w:val="20"/>
              </w:rPr>
              <w:t>.</w:t>
            </w:r>
          </w:p>
        </w:tc>
        <w:tc>
          <w:tcPr>
            <w:tcW w:w="2410" w:type="dxa"/>
          </w:tcPr>
          <w:p w14:paraId="10D47E0C" w14:textId="77777777" w:rsidR="00F933E9" w:rsidRDefault="00F933E9" w:rsidP="00C07B7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r w:rsidRPr="00BC2F43">
              <w:rPr>
                <w:sz w:val="20"/>
                <w:szCs w:val="22"/>
              </w:rPr>
              <w:t>N/A</w:t>
            </w:r>
          </w:p>
          <w:p w14:paraId="04611A1F" w14:textId="77777777" w:rsidR="007517C7" w:rsidRDefault="007517C7" w:rsidP="00C07B7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p>
          <w:p w14:paraId="64C8C310" w14:textId="579D8667" w:rsidR="007517C7" w:rsidRPr="00BC2F43" w:rsidRDefault="007517C7" w:rsidP="00C07B79">
            <w:pPr>
              <w:spacing w:after="0"/>
              <w:textboxTightWrap w:val="none"/>
              <w:cnfStyle w:val="000000100000" w:firstRow="0" w:lastRow="0" w:firstColumn="0" w:lastColumn="0" w:oddVBand="0" w:evenVBand="0" w:oddHBand="1" w:evenHBand="0" w:firstRowFirstColumn="0" w:firstRowLastColumn="0" w:lastRowFirstColumn="0" w:lastRowLastColumn="0"/>
              <w:rPr>
                <w:sz w:val="20"/>
                <w:szCs w:val="22"/>
              </w:rPr>
            </w:pPr>
          </w:p>
        </w:tc>
      </w:tr>
      <w:tr w:rsidR="0093012D" w:rsidRPr="00BC2F43" w14:paraId="376AD8DB" w14:textId="77777777" w:rsidTr="00337A6D">
        <w:trPr>
          <w:jc w:val="center"/>
        </w:trPr>
        <w:tc>
          <w:tcPr>
            <w:cnfStyle w:val="001000000000" w:firstRow="0" w:lastRow="0" w:firstColumn="1" w:lastColumn="0" w:oddVBand="0" w:evenVBand="0" w:oddHBand="0" w:evenHBand="0" w:firstRowFirstColumn="0" w:firstRowLastColumn="0" w:lastRowFirstColumn="0" w:lastRowLastColumn="0"/>
            <w:tcW w:w="3397" w:type="dxa"/>
          </w:tcPr>
          <w:p w14:paraId="2FF81C7A" w14:textId="53A5F4FC" w:rsidR="0093012D" w:rsidRDefault="0093012D" w:rsidP="00C07B79">
            <w:pPr>
              <w:spacing w:after="0"/>
              <w:textboxTightWrap w:val="none"/>
              <w:rPr>
                <w:sz w:val="20"/>
                <w:szCs w:val="20"/>
              </w:rPr>
            </w:pPr>
          </w:p>
        </w:tc>
        <w:tc>
          <w:tcPr>
            <w:tcW w:w="4253" w:type="dxa"/>
          </w:tcPr>
          <w:p w14:paraId="5C693BCD" w14:textId="1CAC040F" w:rsidR="0093012D" w:rsidRPr="00EB3D1F" w:rsidRDefault="0093012D" w:rsidP="738EDBC1">
            <w:pPr>
              <w:spacing w:after="0"/>
              <w:textboxTightWrap w:val="none"/>
              <w:cnfStyle w:val="000000000000" w:firstRow="0" w:lastRow="0" w:firstColumn="0" w:lastColumn="0" w:oddVBand="0" w:evenVBand="0" w:oddHBand="0" w:evenHBand="0" w:firstRowFirstColumn="0" w:firstRowLastColumn="0" w:lastRowFirstColumn="0" w:lastRowLastColumn="0"/>
              <w:rPr>
                <w:sz w:val="20"/>
                <w:szCs w:val="20"/>
                <w:u w:val="single"/>
              </w:rPr>
            </w:pPr>
          </w:p>
        </w:tc>
        <w:tc>
          <w:tcPr>
            <w:tcW w:w="2410" w:type="dxa"/>
          </w:tcPr>
          <w:p w14:paraId="4C280C40" w14:textId="4DC22F2F" w:rsidR="0093012D" w:rsidRPr="00BC2F43" w:rsidRDefault="0093012D" w:rsidP="00C07B79">
            <w:pPr>
              <w:spacing w:after="0"/>
              <w:textboxTightWrap w:val="none"/>
              <w:cnfStyle w:val="000000000000" w:firstRow="0" w:lastRow="0" w:firstColumn="0" w:lastColumn="0" w:oddVBand="0" w:evenVBand="0" w:oddHBand="0" w:evenHBand="0" w:firstRowFirstColumn="0" w:firstRowLastColumn="0" w:lastRowFirstColumn="0" w:lastRowLastColumn="0"/>
              <w:rPr>
                <w:sz w:val="20"/>
                <w:szCs w:val="20"/>
              </w:rPr>
            </w:pPr>
          </w:p>
        </w:tc>
      </w:tr>
    </w:tbl>
    <w:p w14:paraId="2DFBBA0A" w14:textId="77777777" w:rsidR="00AF239E" w:rsidRDefault="00AF239E" w:rsidP="2CEBAC18">
      <w:pPr>
        <w:spacing w:after="0"/>
        <w:rPr>
          <w:sz w:val="20"/>
          <w:szCs w:val="20"/>
        </w:rPr>
      </w:pPr>
    </w:p>
    <w:p w14:paraId="02C58100" w14:textId="44B6E9DA" w:rsidR="005B5D67" w:rsidRDefault="5EDFE35E" w:rsidP="2CEBAC18">
      <w:pPr>
        <w:spacing w:after="0"/>
        <w:rPr>
          <w:sz w:val="20"/>
          <w:szCs w:val="20"/>
        </w:rPr>
      </w:pPr>
      <w:r w:rsidRPr="00AF239E">
        <w:rPr>
          <w:b/>
          <w:bCs/>
          <w:sz w:val="20"/>
          <w:szCs w:val="20"/>
        </w:rPr>
        <w:t>Note</w:t>
      </w:r>
      <w:r w:rsidRPr="738EDBC1">
        <w:rPr>
          <w:sz w:val="20"/>
          <w:szCs w:val="20"/>
        </w:rPr>
        <w:t xml:space="preserve"> - Later versions of Windows 10 do not always install the </w:t>
      </w:r>
      <w:proofErr w:type="spellStart"/>
      <w:r w:rsidR="00AF239E" w:rsidRPr="738EDBC1">
        <w:rPr>
          <w:sz w:val="20"/>
          <w:szCs w:val="20"/>
        </w:rPr>
        <w:t>Omnikey</w:t>
      </w:r>
      <w:proofErr w:type="spellEnd"/>
      <w:r w:rsidRPr="738EDBC1">
        <w:rPr>
          <w:sz w:val="20"/>
          <w:szCs w:val="20"/>
        </w:rPr>
        <w:t xml:space="preserve"> smartcard reader drivers correctly. The user needs to ensure the correct drivers are installed from the </w:t>
      </w:r>
      <w:hyperlink r:id="rId19" w:history="1">
        <w:r w:rsidRPr="738EDBC1">
          <w:rPr>
            <w:sz w:val="20"/>
            <w:szCs w:val="20"/>
            <w:u w:val="single"/>
          </w:rPr>
          <w:t>DIR website</w:t>
        </w:r>
      </w:hyperlink>
    </w:p>
    <w:p w14:paraId="4C7B7064" w14:textId="36FE2A32" w:rsidR="005B5D67" w:rsidRDefault="005B5D67" w:rsidP="3D017590">
      <w:pPr>
        <w:spacing w:after="0"/>
      </w:pPr>
    </w:p>
    <w:p w14:paraId="64C8C315" w14:textId="77777777" w:rsidR="000172DC" w:rsidRPr="00243023" w:rsidRDefault="14E011BA" w:rsidP="000172DC">
      <w:pPr>
        <w:pStyle w:val="Heading1"/>
      </w:pPr>
      <w:bookmarkStart w:id="14" w:name="_Usage_Scenarios"/>
      <w:bookmarkStart w:id="15" w:name="_Toc433556668"/>
      <w:bookmarkStart w:id="16" w:name="_Toc452130218"/>
      <w:bookmarkStart w:id="17" w:name="_Toc159596964"/>
      <w:bookmarkStart w:id="18" w:name="_Toc433556672"/>
      <w:bookmarkEnd w:id="14"/>
      <w:r>
        <w:t>Usage Scenarios</w:t>
      </w:r>
      <w:bookmarkEnd w:id="15"/>
      <w:bookmarkEnd w:id="16"/>
      <w:bookmarkEnd w:id="17"/>
    </w:p>
    <w:p w14:paraId="64C8C316" w14:textId="77777777" w:rsidR="000172DC" w:rsidRDefault="7382D335" w:rsidP="003128F1">
      <w:pPr>
        <w:pStyle w:val="Heading2"/>
      </w:pPr>
      <w:bookmarkStart w:id="19" w:name="_Toc433556669"/>
      <w:bookmarkStart w:id="20" w:name="_Toc452130219"/>
      <w:bookmarkStart w:id="21" w:name="_Toc159596965"/>
      <w:r>
        <w:t>Operating Systems</w:t>
      </w:r>
      <w:bookmarkEnd w:id="19"/>
      <w:bookmarkEnd w:id="20"/>
      <w:bookmarkEnd w:id="21"/>
    </w:p>
    <w:p w14:paraId="64C8C317" w14:textId="3B63E824" w:rsidR="000172DC" w:rsidRDefault="09CB1123" w:rsidP="000172DC">
      <w:r>
        <w:t>The operating systems warrant</w:t>
      </w:r>
      <w:ins w:id="22" w:author="LOHARUKA, Manish (NHS ENGLAND - X26)" w:date="2023-11-21T23:40:00Z">
        <w:r w:rsidR="3B642C70">
          <w:t>i</w:t>
        </w:r>
      </w:ins>
      <w:r>
        <w:t>ed for use</w:t>
      </w:r>
      <w:r w:rsidR="1E39BD66">
        <w:t xml:space="preserve"> are listed here</w:t>
      </w:r>
      <w:r>
        <w:t>:</w:t>
      </w:r>
    </w:p>
    <w:p w14:paraId="6C2CC13D" w14:textId="05677DDE" w:rsidR="775BED04" w:rsidRDefault="00000000" w:rsidP="1519356A">
      <w:pPr>
        <w:rPr>
          <w:rStyle w:val="Hyperlink"/>
        </w:rPr>
      </w:pPr>
      <w:hyperlink r:id="rId20" w:history="1">
        <w:r w:rsidR="49A79E23" w:rsidRPr="1519356A">
          <w:rPr>
            <w:rStyle w:val="Hyperlink"/>
          </w:rPr>
          <w:t>https://digital.nhs.uk/services/spine/spine-technical-information-warrantied-environment-specification-wes</w:t>
        </w:r>
      </w:hyperlink>
    </w:p>
    <w:p w14:paraId="64C8C31D" w14:textId="42071E8E" w:rsidR="000172DC" w:rsidRDefault="000172DC" w:rsidP="1519356A"/>
    <w:p w14:paraId="64C8C31E" w14:textId="77777777" w:rsidR="000172DC" w:rsidRDefault="14E011BA" w:rsidP="003128F1">
      <w:pPr>
        <w:pStyle w:val="Heading2"/>
      </w:pPr>
      <w:bookmarkStart w:id="23" w:name="_Toc433556670"/>
      <w:bookmarkStart w:id="24" w:name="_Toc452130220"/>
      <w:bookmarkStart w:id="25" w:name="_Toc159596966"/>
      <w:r>
        <w:t>Environments</w:t>
      </w:r>
      <w:bookmarkEnd w:id="23"/>
      <w:bookmarkEnd w:id="24"/>
      <w:bookmarkEnd w:id="25"/>
    </w:p>
    <w:p w14:paraId="64C8C31F" w14:textId="43951087" w:rsidR="000172DC" w:rsidRDefault="000172DC" w:rsidP="000172DC">
      <w:r>
        <w:t xml:space="preserve">The </w:t>
      </w:r>
      <w:r w:rsidR="00B31520">
        <w:t>I</w:t>
      </w:r>
      <w:r>
        <w:t xml:space="preserve">dentity </w:t>
      </w:r>
      <w:r w:rsidR="00B31520">
        <w:t>A</w:t>
      </w:r>
      <w:r>
        <w:t>gent is warrant</w:t>
      </w:r>
      <w:r w:rsidR="15E84A52">
        <w:t>i</w:t>
      </w:r>
      <w:r>
        <w:t xml:space="preserve">ed for use in </w:t>
      </w:r>
      <w:proofErr w:type="gramStart"/>
      <w:r>
        <w:t>a number of</w:t>
      </w:r>
      <w:proofErr w:type="gramEnd"/>
      <w:r>
        <w:t xml:space="preserve"> specific environments:</w:t>
      </w:r>
    </w:p>
    <w:p w14:paraId="64C8C320" w14:textId="3F65C4CF" w:rsidR="000172DC" w:rsidRDefault="000172DC" w:rsidP="000172DC">
      <w:pPr>
        <w:pStyle w:val="ListParagraph"/>
        <w:numPr>
          <w:ilvl w:val="0"/>
          <w:numId w:val="16"/>
        </w:numPr>
        <w:spacing w:after="140"/>
        <w:contextualSpacing/>
      </w:pPr>
      <w:r>
        <w:t xml:space="preserve">Local installation on a </w:t>
      </w:r>
      <w:r w:rsidR="00337B63">
        <w:t>W</w:t>
      </w:r>
      <w:r w:rsidR="00CA4B7C">
        <w:t xml:space="preserve">indows </w:t>
      </w:r>
      <w:r w:rsidR="00337B63">
        <w:t xml:space="preserve">based </w:t>
      </w:r>
      <w:r>
        <w:t>desktop, laptop or tablet.</w:t>
      </w:r>
    </w:p>
    <w:p w14:paraId="64C8C321" w14:textId="77777777" w:rsidR="000172DC" w:rsidRDefault="000172DC" w:rsidP="000172DC">
      <w:pPr>
        <w:pStyle w:val="ListParagraph"/>
        <w:numPr>
          <w:ilvl w:val="0"/>
          <w:numId w:val="16"/>
        </w:numPr>
        <w:spacing w:after="140"/>
        <w:contextualSpacing/>
      </w:pPr>
      <w:r>
        <w:t>Installation on a Remote Desktop server (via Microsoft RDS) with no Identity Agent installed locally.</w:t>
      </w:r>
    </w:p>
    <w:p w14:paraId="3035958F" w14:textId="62F7BA4F" w:rsidR="000172DC" w:rsidRPr="00AE6400" w:rsidRDefault="000172DC" w:rsidP="000172DC">
      <w:r>
        <w:t>The use of t</w:t>
      </w:r>
      <w:r w:rsidR="00A139BC">
        <w:t xml:space="preserve">he </w:t>
      </w:r>
      <w:r w:rsidR="008C2379">
        <w:t>Identity Agent</w:t>
      </w:r>
      <w:r>
        <w:t xml:space="preserve"> under other environments such as Citrix</w:t>
      </w:r>
      <w:r w:rsidR="007F6D75">
        <w:t xml:space="preserve"> / VDI / Terminal Services</w:t>
      </w:r>
      <w:r>
        <w:t xml:space="preserve"> is supported, </w:t>
      </w:r>
      <w:r w:rsidR="007F6D75">
        <w:t xml:space="preserve">but for authentication only. Any </w:t>
      </w:r>
      <w:r w:rsidR="009A7B83">
        <w:t>smartcard operations</w:t>
      </w:r>
      <w:r w:rsidR="3DF42D36">
        <w:t xml:space="preserve"> </w:t>
      </w:r>
      <w:r w:rsidR="007F6D75">
        <w:t xml:space="preserve">under these configurations are </w:t>
      </w:r>
      <w:r w:rsidR="007F6D75" w:rsidRPr="738EDBC1">
        <w:rPr>
          <w:b/>
          <w:bCs/>
          <w:u w:val="single"/>
        </w:rPr>
        <w:t>NOT</w:t>
      </w:r>
      <w:r w:rsidR="007F6D75">
        <w:t xml:space="preserve"> </w:t>
      </w:r>
      <w:r w:rsidR="009C54B6">
        <w:t>supported</w:t>
      </w:r>
      <w:r w:rsidR="008E3C72">
        <w:t xml:space="preserve"> includ</w:t>
      </w:r>
      <w:r w:rsidR="1A25EA6F">
        <w:t>ing</w:t>
      </w:r>
      <w:r w:rsidR="008E3C72">
        <w:t xml:space="preserve"> self-renewal</w:t>
      </w:r>
      <w:r>
        <w:t>.</w:t>
      </w:r>
      <w:r w:rsidR="00FF45B2">
        <w:t xml:space="preserve"> </w:t>
      </w:r>
      <w:r w:rsidR="00025426">
        <w:t xml:space="preserve"> The </w:t>
      </w:r>
      <w:r w:rsidR="525DC234">
        <w:t>registry</w:t>
      </w:r>
      <w:r w:rsidR="00025426">
        <w:t xml:space="preserve"> value </w:t>
      </w:r>
      <w:proofErr w:type="spellStart"/>
      <w:r w:rsidR="00025426" w:rsidRPr="738EDBC1">
        <w:rPr>
          <w:b/>
          <w:bCs/>
        </w:rPr>
        <w:t>UseCardReaderPolling</w:t>
      </w:r>
      <w:proofErr w:type="spellEnd"/>
      <w:r w:rsidR="00025426">
        <w:t xml:space="preserve"> needs to be set to True to allow the Smartcard details to pass to the Citrix environment.</w:t>
      </w:r>
      <w:r>
        <w:br/>
      </w:r>
    </w:p>
    <w:p w14:paraId="446B8E4F" w14:textId="4937D125" w:rsidR="000172DC" w:rsidRPr="00AE6400" w:rsidRDefault="005107EF" w:rsidP="000172DC">
      <w:r>
        <w:br w:type="page"/>
      </w:r>
    </w:p>
    <w:p w14:paraId="64C8C323" w14:textId="049B6C75" w:rsidR="000172DC" w:rsidRPr="00AE6400" w:rsidRDefault="14E011BA">
      <w:pPr>
        <w:pStyle w:val="Heading2"/>
        <w:pPrChange w:id="26" w:author="HARRIS, Ashley (NHS ENGLAND - X26)" w:date="2024-02-01T12:00:00Z">
          <w:pPr>
            <w:pStyle w:val="Heading2"/>
            <w:spacing w:line="259" w:lineRule="auto"/>
          </w:pPr>
        </w:pPrChange>
      </w:pPr>
      <w:bookmarkStart w:id="27" w:name="_Toc452130221"/>
      <w:bookmarkStart w:id="28" w:name="_Toc159596967"/>
      <w:r>
        <w:lastRenderedPageBreak/>
        <w:t>Smartcards</w:t>
      </w:r>
      <w:bookmarkEnd w:id="18"/>
      <w:bookmarkEnd w:id="27"/>
      <w:bookmarkEnd w:id="28"/>
    </w:p>
    <w:p w14:paraId="64C8C324" w14:textId="777AD24A" w:rsidR="000172DC" w:rsidRDefault="000172DC" w:rsidP="000172DC">
      <w:pPr>
        <w:spacing w:after="0"/>
        <w:textboxTightWrap w:val="none"/>
      </w:pPr>
      <w:r>
        <w:t xml:space="preserve">Support for versions of </w:t>
      </w:r>
      <w:r w:rsidR="00702A0F">
        <w:t>Smartcard</w:t>
      </w:r>
      <w:r>
        <w:t xml:space="preserve">s is determined by </w:t>
      </w:r>
      <w:r w:rsidR="00AF239E">
        <w:t>several</w:t>
      </w:r>
      <w:r>
        <w:t xml:space="preserve"> factors, including the operating system, the Card Service Provider (CSP) </w:t>
      </w:r>
      <w:r w:rsidR="006F5D45">
        <w:t>Middleware</w:t>
      </w:r>
      <w:r>
        <w:t xml:space="preserve"> and the support of </w:t>
      </w:r>
      <w:r w:rsidR="00AF239E">
        <w:t>APIs</w:t>
      </w:r>
      <w:r>
        <w:t xml:space="preserve"> used to access the </w:t>
      </w:r>
      <w:r w:rsidR="00D97979">
        <w:t>Smart</w:t>
      </w:r>
      <w:r>
        <w:t>cards.</w:t>
      </w:r>
      <w:r>
        <w:br/>
      </w:r>
    </w:p>
    <w:p w14:paraId="64C8C327" w14:textId="088B8989" w:rsidR="000172DC" w:rsidRDefault="000172DC" w:rsidP="3D017590">
      <w:pPr>
        <w:spacing w:after="0"/>
        <w:textboxTightWrap w:val="none"/>
      </w:pPr>
      <w:r>
        <w:br/>
        <w:t xml:space="preserve">The following matrix sets out the </w:t>
      </w:r>
      <w:r w:rsidR="00702A0F">
        <w:t>Smartcard</w:t>
      </w:r>
      <w:r>
        <w:t>s that are supported against the warrant</w:t>
      </w:r>
      <w:r w:rsidR="12AF7DC3">
        <w:t>i</w:t>
      </w:r>
      <w:r>
        <w:t>ed environments:</w:t>
      </w:r>
    </w:p>
    <w:p w14:paraId="58E1C6EE" w14:textId="77777777" w:rsidR="0024130A" w:rsidRDefault="0024130A">
      <w:pPr>
        <w:spacing w:after="0"/>
        <w:textboxTightWrap w:val="none"/>
      </w:pPr>
    </w:p>
    <w:p w14:paraId="4389AA6C" w14:textId="77777777" w:rsidR="0018476F" w:rsidRDefault="0018476F">
      <w:pPr>
        <w:spacing w:after="0"/>
        <w:textboxTightWrap w:val="none"/>
      </w:pPr>
    </w:p>
    <w:tbl>
      <w:tblPr>
        <w:tblStyle w:val="ListTable3-Accent11"/>
        <w:tblW w:w="5637" w:type="dxa"/>
        <w:jc w:val="center"/>
        <w:tblCellMar>
          <w:top w:w="113" w:type="dxa"/>
          <w:bottom w:w="113" w:type="dxa"/>
        </w:tblCellMar>
        <w:tblLook w:val="04A0" w:firstRow="1" w:lastRow="0" w:firstColumn="1" w:lastColumn="0" w:noHBand="0" w:noVBand="1"/>
      </w:tblPr>
      <w:tblGrid>
        <w:gridCol w:w="1520"/>
        <w:gridCol w:w="4117"/>
      </w:tblGrid>
      <w:tr w:rsidR="000172DC" w:rsidRPr="007E07C4" w14:paraId="64C8C32C" w14:textId="77777777" w:rsidTr="00D25DD2">
        <w:trPr>
          <w:cnfStyle w:val="100000000000" w:firstRow="1" w:lastRow="0" w:firstColumn="0" w:lastColumn="0" w:oddVBand="0" w:evenVBand="0" w:oddHBand="0" w:evenHBand="0" w:firstRowFirstColumn="0" w:firstRowLastColumn="0" w:lastRowFirstColumn="0" w:lastRowLastColumn="0"/>
          <w:cantSplit/>
          <w:trHeight w:val="68"/>
          <w:jc w:val="center"/>
        </w:trPr>
        <w:tc>
          <w:tcPr>
            <w:cnfStyle w:val="001000000100" w:firstRow="0" w:lastRow="0" w:firstColumn="1" w:lastColumn="0" w:oddVBand="0" w:evenVBand="0" w:oddHBand="0" w:evenHBand="0" w:firstRowFirstColumn="1" w:firstRowLastColumn="0" w:lastRowFirstColumn="0" w:lastRowLastColumn="0"/>
            <w:tcW w:w="1520" w:type="dxa"/>
            <w:tcBorders>
              <w:bottom w:val="single" w:sz="4" w:space="0" w:color="auto"/>
            </w:tcBorders>
            <w:textDirection w:val="btLr"/>
          </w:tcPr>
          <w:p w14:paraId="64C8C328" w14:textId="77777777" w:rsidR="000172DC" w:rsidRPr="007E07C4" w:rsidRDefault="000172DC" w:rsidP="00C07B79">
            <w:pPr>
              <w:spacing w:after="0"/>
              <w:ind w:left="113" w:right="113"/>
              <w:textboxTightWrap w:val="none"/>
              <w:rPr>
                <w:sz w:val="20"/>
              </w:rPr>
            </w:pPr>
          </w:p>
        </w:tc>
        <w:tc>
          <w:tcPr>
            <w:tcW w:w="4117" w:type="dxa"/>
            <w:tcBorders>
              <w:bottom w:val="single" w:sz="4" w:space="0" w:color="auto"/>
            </w:tcBorders>
            <w:vAlign w:val="center"/>
          </w:tcPr>
          <w:p w14:paraId="64C8C329" w14:textId="1E61EFB7" w:rsidR="000172DC" w:rsidRPr="003F65A4" w:rsidRDefault="47EA5348" w:rsidP="738EDBC1">
            <w:pPr>
              <w:spacing w:after="0"/>
              <w:jc w:val="center"/>
              <w:textboxTightWrap w:val="none"/>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sidRPr="738EDBC1">
              <w:rPr>
                <w:color w:val="FFFFFF" w:themeColor="background1"/>
                <w:sz w:val="20"/>
                <w:szCs w:val="20"/>
              </w:rPr>
              <w:t>Supported Operating System</w:t>
            </w:r>
            <w:r w:rsidR="7DB58C39" w:rsidRPr="738EDBC1">
              <w:rPr>
                <w:color w:val="FFFFFF" w:themeColor="background1"/>
                <w:sz w:val="20"/>
                <w:szCs w:val="20"/>
              </w:rPr>
              <w:t>s</w:t>
            </w:r>
          </w:p>
        </w:tc>
      </w:tr>
      <w:tr w:rsidR="007E426C" w:rsidRPr="007E07C4" w14:paraId="6FD3CDC4" w14:textId="77777777" w:rsidTr="00D25DD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20" w:type="dxa"/>
            <w:tcBorders>
              <w:top w:val="single" w:sz="4" w:space="0" w:color="auto"/>
              <w:left w:val="single" w:sz="4" w:space="0" w:color="auto"/>
              <w:bottom w:val="single" w:sz="4" w:space="0" w:color="auto"/>
              <w:right w:val="single" w:sz="4" w:space="0" w:color="auto"/>
            </w:tcBorders>
            <w:vAlign w:val="center"/>
          </w:tcPr>
          <w:p w14:paraId="3CB58028" w14:textId="24EDFE31" w:rsidR="007E426C" w:rsidRDefault="007E426C" w:rsidP="738EDBC1">
            <w:pPr>
              <w:spacing w:after="0"/>
              <w:textboxTightWrap w:val="none"/>
              <w:rPr>
                <w:b w:val="0"/>
                <w:bCs w:val="0"/>
                <w:sz w:val="20"/>
                <w:szCs w:val="20"/>
                <w:vertAlign w:val="superscript"/>
              </w:rPr>
            </w:pPr>
            <w:r w:rsidRPr="738EDBC1">
              <w:rPr>
                <w:sz w:val="20"/>
                <w:szCs w:val="20"/>
              </w:rPr>
              <w:t>Series 9</w:t>
            </w:r>
            <w:r>
              <w:br/>
            </w:r>
            <w:r w:rsidRPr="738EDBC1">
              <w:rPr>
                <w:sz w:val="20"/>
                <w:szCs w:val="20"/>
              </w:rPr>
              <w:t xml:space="preserve">(PIV) </w:t>
            </w:r>
          </w:p>
        </w:tc>
        <w:tc>
          <w:tcPr>
            <w:tcW w:w="4117" w:type="dxa"/>
            <w:tcBorders>
              <w:top w:val="single" w:sz="4" w:space="0" w:color="auto"/>
              <w:left w:val="single" w:sz="4" w:space="0" w:color="auto"/>
              <w:bottom w:val="single" w:sz="4" w:space="0" w:color="auto"/>
              <w:right w:val="single" w:sz="4" w:space="0" w:color="auto"/>
            </w:tcBorders>
            <w:shd w:val="clear" w:color="auto" w:fill="F9F9F9" w:themeFill="background2"/>
            <w:vAlign w:val="center"/>
          </w:tcPr>
          <w:p w14:paraId="1A026530" w14:textId="50E1B9C7" w:rsidR="007E426C" w:rsidRPr="00127D02" w:rsidRDefault="738EDBC1" w:rsidP="738EDBC1">
            <w:pPr>
              <w:spacing w:after="0"/>
              <w:jc w:val="center"/>
              <w:textboxTightWrap w:val="none"/>
              <w:cnfStyle w:val="000000100000" w:firstRow="0" w:lastRow="0" w:firstColumn="0" w:lastColumn="0" w:oddVBand="0" w:evenVBand="0" w:oddHBand="1" w:evenHBand="0" w:firstRowFirstColumn="0" w:firstRowLastColumn="0" w:lastRowFirstColumn="0" w:lastRowLastColumn="0"/>
              <w:rPr>
                <w:rFonts w:ascii="Segoe UI Emoji" w:eastAsia="Segoe UI Emoji" w:hAnsi="Segoe UI Emoji" w:cs="Segoe UI Emoji"/>
                <w:sz w:val="40"/>
                <w:szCs w:val="40"/>
                <w:vertAlign w:val="sub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738EDBC1">
              <w:rPr>
                <w:rFonts w:ascii="Wingdings" w:eastAsia="Wingdings" w:hAnsi="Wingdings" w:cs="Wingdings"/>
              </w:rPr>
              <w:t>ü</w:t>
            </w:r>
            <w:r w:rsidRPr="738EDBC1">
              <w:rPr>
                <w:rFonts w:ascii="Segoe UI Emoji" w:eastAsia="Segoe UI Emoji" w:hAnsi="Segoe UI Emoji" w:cs="Segoe UI Emoji"/>
                <w:sz w:val="40"/>
                <w:szCs w:val="40"/>
                <w:vertAlign w:val="subscript"/>
              </w:rPr>
              <w:t xml:space="preserve"> </w:t>
            </w:r>
          </w:p>
        </w:tc>
      </w:tr>
      <w:tr w:rsidR="007E426C" w:rsidRPr="007E07C4" w14:paraId="60589DD3" w14:textId="77777777" w:rsidTr="00D25DD2">
        <w:trPr>
          <w:trHeight w:val="300"/>
          <w:jc w:val="center"/>
        </w:trPr>
        <w:tc>
          <w:tcPr>
            <w:cnfStyle w:val="001000000000" w:firstRow="0" w:lastRow="0" w:firstColumn="1" w:lastColumn="0" w:oddVBand="0" w:evenVBand="0" w:oddHBand="0" w:evenHBand="0" w:firstRowFirstColumn="0" w:firstRowLastColumn="0" w:lastRowFirstColumn="0" w:lastRowLastColumn="0"/>
            <w:tcW w:w="1520" w:type="dxa"/>
            <w:tcBorders>
              <w:top w:val="single" w:sz="4" w:space="0" w:color="auto"/>
              <w:left w:val="single" w:sz="4" w:space="0" w:color="auto"/>
              <w:bottom w:val="single" w:sz="4" w:space="0" w:color="auto"/>
              <w:right w:val="single" w:sz="4" w:space="0" w:color="auto"/>
            </w:tcBorders>
            <w:vAlign w:val="center"/>
          </w:tcPr>
          <w:p w14:paraId="2B89C021" w14:textId="7290E8C1" w:rsidR="007E426C" w:rsidRDefault="007E426C" w:rsidP="738EDBC1">
            <w:pPr>
              <w:spacing w:after="0"/>
              <w:textboxTightWrap w:val="none"/>
              <w:rPr>
                <w:b w:val="0"/>
                <w:bCs w:val="0"/>
                <w:sz w:val="20"/>
                <w:szCs w:val="20"/>
                <w:vertAlign w:val="superscript"/>
              </w:rPr>
            </w:pPr>
            <w:r w:rsidRPr="738EDBC1">
              <w:rPr>
                <w:sz w:val="20"/>
                <w:szCs w:val="20"/>
              </w:rPr>
              <w:t>Series 8</w:t>
            </w:r>
            <w:r>
              <w:br/>
            </w:r>
            <w:r w:rsidRPr="738EDBC1">
              <w:rPr>
                <w:sz w:val="20"/>
                <w:szCs w:val="20"/>
              </w:rPr>
              <w:t xml:space="preserve">(Oberthur) </w:t>
            </w:r>
          </w:p>
        </w:tc>
        <w:tc>
          <w:tcPr>
            <w:tcW w:w="4117" w:type="dxa"/>
            <w:tcBorders>
              <w:top w:val="single" w:sz="4" w:space="0" w:color="auto"/>
              <w:left w:val="single" w:sz="4" w:space="0" w:color="auto"/>
              <w:bottom w:val="single" w:sz="4" w:space="0" w:color="auto"/>
              <w:right w:val="single" w:sz="4" w:space="0" w:color="auto"/>
            </w:tcBorders>
            <w:shd w:val="clear" w:color="auto" w:fill="F9F9F9" w:themeFill="background2"/>
            <w:vAlign w:val="center"/>
          </w:tcPr>
          <w:p w14:paraId="59DD5120" w14:textId="41963962" w:rsidR="007E426C" w:rsidRPr="00127D02" w:rsidRDefault="738EDBC1" w:rsidP="738EDBC1">
            <w:pPr>
              <w:spacing w:after="0"/>
              <w:jc w:val="center"/>
              <w:textboxTightWrap w:val="none"/>
              <w:cnfStyle w:val="000000000000" w:firstRow="0" w:lastRow="0" w:firstColumn="0" w:lastColumn="0" w:oddVBand="0" w:evenVBand="0" w:oddHBand="0" w:evenHBand="0" w:firstRowFirstColumn="0" w:firstRowLastColumn="0" w:lastRowFirstColumn="0" w:lastRowLastColumn="0"/>
              <w:rPr>
                <w:rFonts w:ascii="Segoe UI Emoji" w:eastAsia="Segoe UI Emoji" w:hAnsi="Segoe UI Emoji" w:cs="Segoe UI Emoji"/>
                <w:sz w:val="40"/>
                <w:szCs w:val="40"/>
                <w:vertAlign w:val="subscript"/>
              </w:rPr>
            </w:pPr>
            <w:r w:rsidRPr="738EDBC1">
              <w:rPr>
                <w:rFonts w:ascii="Wingdings" w:eastAsia="Wingdings" w:hAnsi="Wingdings" w:cs="Wingdings"/>
              </w:rPr>
              <w:t>ü</w:t>
            </w:r>
            <w:r w:rsidRPr="738EDBC1">
              <w:rPr>
                <w:rFonts w:ascii="Segoe UI Emoji" w:eastAsia="Segoe UI Emoji" w:hAnsi="Segoe UI Emoji" w:cs="Segoe UI Emoji"/>
                <w:sz w:val="40"/>
                <w:szCs w:val="40"/>
                <w:vertAlign w:val="subscript"/>
              </w:rPr>
              <w:t xml:space="preserve"> </w:t>
            </w:r>
          </w:p>
          <w:p w14:paraId="5E9C896E" w14:textId="2E8C3C31" w:rsidR="007E426C" w:rsidRPr="00127D02" w:rsidRDefault="007E426C" w:rsidP="738EDBC1">
            <w:pPr>
              <w:spacing w:after="0"/>
              <w:jc w:val="center"/>
              <w:textboxTightWrap w:val="none"/>
              <w:cnfStyle w:val="000000000000" w:firstRow="0" w:lastRow="0" w:firstColumn="0" w:lastColumn="0" w:oddVBand="0" w:evenVBand="0" w:oddHBand="0" w:evenHBand="0" w:firstRowFirstColumn="0" w:firstRowLastColumn="0" w:lastRowFirstColumn="0" w:lastRowLastColumn="0"/>
              <w:rPr>
                <w:rFonts w:ascii="Segoe UI Emoji" w:eastAsia="Segoe UI Emoji" w:hAnsi="Segoe UI Emoji" w:cs="Segoe UI Emoji"/>
                <w:sz w:val="40"/>
                <w:szCs w:val="40"/>
                <w:vertAlign w:val="sub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c>
      </w:tr>
      <w:tr w:rsidR="007E426C" w:rsidRPr="007E07C4" w14:paraId="4D44EB01" w14:textId="77777777" w:rsidTr="00D25DD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20" w:type="dxa"/>
            <w:tcBorders>
              <w:top w:val="single" w:sz="4" w:space="0" w:color="auto"/>
              <w:left w:val="single" w:sz="4" w:space="0" w:color="auto"/>
              <w:bottom w:val="single" w:sz="4" w:space="0" w:color="auto"/>
              <w:right w:val="single" w:sz="4" w:space="0" w:color="auto"/>
            </w:tcBorders>
            <w:vAlign w:val="center"/>
          </w:tcPr>
          <w:p w14:paraId="42AB9041" w14:textId="0A15B975" w:rsidR="007E426C" w:rsidRDefault="007E426C" w:rsidP="007E426C">
            <w:pPr>
              <w:spacing w:after="0"/>
              <w:textboxTightWrap w:val="none"/>
              <w:rPr>
                <w:sz w:val="20"/>
              </w:rPr>
            </w:pPr>
            <w:r>
              <w:rPr>
                <w:sz w:val="20"/>
              </w:rPr>
              <w:t>Series 6</w:t>
            </w:r>
            <w:r>
              <w:rPr>
                <w:sz w:val="20"/>
              </w:rPr>
              <w:br/>
              <w:t>(Gemalto)</w:t>
            </w:r>
          </w:p>
        </w:tc>
        <w:tc>
          <w:tcPr>
            <w:tcW w:w="4117" w:type="dxa"/>
            <w:tcBorders>
              <w:top w:val="single" w:sz="4" w:space="0" w:color="auto"/>
              <w:left w:val="single" w:sz="4" w:space="0" w:color="auto"/>
              <w:bottom w:val="single" w:sz="4" w:space="0" w:color="auto"/>
              <w:right w:val="single" w:sz="4" w:space="0" w:color="auto"/>
            </w:tcBorders>
            <w:shd w:val="clear" w:color="auto" w:fill="F9F9F9" w:themeFill="background2"/>
            <w:vAlign w:val="center"/>
          </w:tcPr>
          <w:p w14:paraId="4AC9D6F8" w14:textId="57366D43" w:rsidR="007E426C" w:rsidRPr="00127D02" w:rsidRDefault="52185915" w:rsidP="738EDBC1">
            <w:pPr>
              <w:spacing w:after="0"/>
              <w:jc w:val="center"/>
              <w:textboxTightWrap w:val="none"/>
              <w:cnfStyle w:val="000000100000" w:firstRow="0" w:lastRow="0" w:firstColumn="0" w:lastColumn="0" w:oddVBand="0" w:evenVBand="0" w:oddHBand="1" w:evenHBand="0" w:firstRowFirstColumn="0" w:firstRowLastColumn="0" w:lastRowFirstColumn="0" w:lastRowLastColumn="0"/>
              <w:rPr>
                <w:rFonts w:ascii="Segoe UI Emoji" w:eastAsia="Segoe UI Emoji" w:hAnsi="Segoe UI Emoji" w:cs="Segoe UI Emoji"/>
                <w:sz w:val="40"/>
                <w:szCs w:val="40"/>
                <w:vertAlign w:val="sub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738EDBC1">
              <w:rPr>
                <w:rFonts w:ascii="Wingdings" w:eastAsia="Wingdings" w:hAnsi="Wingdings" w:cs="Wingdings"/>
              </w:rPr>
              <w:t>ü</w:t>
            </w:r>
            <w:r w:rsidRPr="738EDBC1">
              <w:rPr>
                <w:rFonts w:ascii="Segoe UI Emoji" w:eastAsia="Segoe UI Emoji" w:hAnsi="Segoe UI Emoji" w:cs="Segoe UI Emoji"/>
                <w:sz w:val="40"/>
                <w:szCs w:val="40"/>
                <w:vertAlign w:val="subscript"/>
              </w:rPr>
              <w:t xml:space="preserve"> </w:t>
            </w:r>
          </w:p>
        </w:tc>
      </w:tr>
      <w:tr w:rsidR="007E426C" w:rsidRPr="007E07C4" w14:paraId="6F07C097" w14:textId="77777777" w:rsidTr="00D25DD2">
        <w:trPr>
          <w:trHeight w:val="300"/>
          <w:jc w:val="center"/>
        </w:trPr>
        <w:tc>
          <w:tcPr>
            <w:cnfStyle w:val="001000000000" w:firstRow="0" w:lastRow="0" w:firstColumn="1" w:lastColumn="0" w:oddVBand="0" w:evenVBand="0" w:oddHBand="0" w:evenHBand="0" w:firstRowFirstColumn="0" w:firstRowLastColumn="0" w:lastRowFirstColumn="0" w:lastRowLastColumn="0"/>
            <w:tcW w:w="1520" w:type="dxa"/>
            <w:tcBorders>
              <w:top w:val="single" w:sz="4" w:space="0" w:color="auto"/>
              <w:left w:val="single" w:sz="4" w:space="0" w:color="auto"/>
              <w:bottom w:val="single" w:sz="4" w:space="0" w:color="auto"/>
              <w:right w:val="single" w:sz="4" w:space="0" w:color="auto"/>
            </w:tcBorders>
            <w:vAlign w:val="center"/>
          </w:tcPr>
          <w:p w14:paraId="67F87441" w14:textId="57DF2AB8" w:rsidR="007E426C" w:rsidRDefault="007E426C" w:rsidP="007E426C">
            <w:pPr>
              <w:spacing w:after="0"/>
              <w:textboxTightWrap w:val="none"/>
              <w:rPr>
                <w:sz w:val="20"/>
              </w:rPr>
            </w:pPr>
            <w:r>
              <w:rPr>
                <w:sz w:val="20"/>
              </w:rPr>
              <w:t>Series 5</w:t>
            </w:r>
            <w:r>
              <w:rPr>
                <w:sz w:val="20"/>
              </w:rPr>
              <w:br/>
              <w:t>(Gemalto)</w:t>
            </w:r>
          </w:p>
        </w:tc>
        <w:tc>
          <w:tcPr>
            <w:tcW w:w="4117" w:type="dxa"/>
            <w:tcBorders>
              <w:top w:val="single" w:sz="4" w:space="0" w:color="auto"/>
              <w:left w:val="single" w:sz="4" w:space="0" w:color="auto"/>
              <w:bottom w:val="single" w:sz="4" w:space="0" w:color="auto"/>
              <w:right w:val="single" w:sz="4" w:space="0" w:color="auto"/>
            </w:tcBorders>
            <w:shd w:val="clear" w:color="auto" w:fill="F9F9F9" w:themeFill="background2"/>
            <w:vAlign w:val="center"/>
          </w:tcPr>
          <w:p w14:paraId="4190DB39" w14:textId="2399FCB0" w:rsidR="007E426C" w:rsidRPr="00127D02" w:rsidRDefault="3A15DB78" w:rsidP="738EDBC1">
            <w:pPr>
              <w:spacing w:after="0"/>
              <w:jc w:val="center"/>
              <w:textboxTightWrap w:val="none"/>
              <w:cnfStyle w:val="000000000000" w:firstRow="0" w:lastRow="0" w:firstColumn="0" w:lastColumn="0" w:oddVBand="0" w:evenVBand="0" w:oddHBand="0" w:evenHBand="0" w:firstRowFirstColumn="0" w:firstRowLastColumn="0" w:lastRowFirstColumn="0" w:lastRowLastColumn="0"/>
              <w:rPr>
                <w:rFonts w:ascii="Segoe UI Emoji" w:eastAsia="Segoe UI Emoji" w:hAnsi="Segoe UI Emoji" w:cs="Segoe UI Emoji"/>
                <w:sz w:val="40"/>
                <w:szCs w:val="40"/>
                <w:vertAlign w:val="sub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738EDBC1">
              <w:rPr>
                <w:rFonts w:ascii="Wingdings" w:eastAsia="Wingdings" w:hAnsi="Wingdings" w:cs="Wingdings"/>
              </w:rPr>
              <w:t>ü</w:t>
            </w:r>
            <w:r w:rsidRPr="738EDBC1">
              <w:rPr>
                <w:rFonts w:ascii="Segoe UI Emoji" w:eastAsia="Segoe UI Emoji" w:hAnsi="Segoe UI Emoji" w:cs="Segoe UI Emoji"/>
                <w:sz w:val="40"/>
                <w:szCs w:val="40"/>
                <w:vertAlign w:val="subscript"/>
              </w:rPr>
              <w:t xml:space="preserve"> </w:t>
            </w:r>
          </w:p>
        </w:tc>
      </w:tr>
      <w:tr w:rsidR="007E426C" w:rsidRPr="007E07C4" w14:paraId="4A789228" w14:textId="77777777" w:rsidTr="00D25DD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20" w:type="dxa"/>
            <w:tcBorders>
              <w:top w:val="single" w:sz="4" w:space="0" w:color="auto"/>
              <w:left w:val="single" w:sz="4" w:space="0" w:color="auto"/>
              <w:bottom w:val="single" w:sz="4" w:space="0" w:color="auto"/>
              <w:right w:val="single" w:sz="4" w:space="0" w:color="auto"/>
            </w:tcBorders>
            <w:vAlign w:val="center"/>
          </w:tcPr>
          <w:p w14:paraId="17745AEB" w14:textId="1E0F8FDB" w:rsidR="007E426C" w:rsidRDefault="007E426C" w:rsidP="007E426C">
            <w:pPr>
              <w:spacing w:after="0"/>
              <w:textboxTightWrap w:val="none"/>
              <w:rPr>
                <w:sz w:val="20"/>
                <w:szCs w:val="20"/>
              </w:rPr>
            </w:pPr>
            <w:r w:rsidRPr="738EDBC1">
              <w:rPr>
                <w:sz w:val="20"/>
                <w:szCs w:val="20"/>
              </w:rPr>
              <w:t xml:space="preserve">Series 4 </w:t>
            </w:r>
            <w:r>
              <w:br/>
            </w:r>
            <w:r w:rsidRPr="738EDBC1">
              <w:rPr>
                <w:sz w:val="20"/>
                <w:szCs w:val="20"/>
              </w:rPr>
              <w:t>(Gemalto)</w:t>
            </w:r>
          </w:p>
        </w:tc>
        <w:tc>
          <w:tcPr>
            <w:tcW w:w="4117" w:type="dxa"/>
            <w:tcBorders>
              <w:top w:val="single" w:sz="4" w:space="0" w:color="auto"/>
              <w:left w:val="single" w:sz="4" w:space="0" w:color="auto"/>
              <w:bottom w:val="single" w:sz="4" w:space="0" w:color="auto"/>
              <w:right w:val="single" w:sz="4" w:space="0" w:color="auto"/>
            </w:tcBorders>
            <w:shd w:val="clear" w:color="auto" w:fill="F9F9F9" w:themeFill="background2"/>
            <w:vAlign w:val="center"/>
          </w:tcPr>
          <w:p w14:paraId="65D098CC" w14:textId="17D72CBA" w:rsidR="007E426C" w:rsidRPr="00127D02" w:rsidRDefault="6CC2260F" w:rsidP="349048C0">
            <w:pPr>
              <w:spacing w:after="0"/>
              <w:jc w:val="center"/>
              <w:textboxTightWrap w:val="none"/>
              <w:cnfStyle w:val="000000100000" w:firstRow="0" w:lastRow="0" w:firstColumn="0" w:lastColumn="0" w:oddVBand="0" w:evenVBand="0" w:oddHBand="1" w:evenHBand="0" w:firstRowFirstColumn="0" w:firstRowLastColumn="0" w:lastRowFirstColumn="0" w:lastRowLastColumn="0"/>
              <w:rPr>
                <w:rFonts w:ascii="Wingdings" w:eastAsia="Wingdings" w:hAnsi="Wingdings" w:cs="Wingdings"/>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738EDBC1">
              <w:rPr>
                <w:rFonts w:ascii="Segoe UI Emoji" w:eastAsia="Segoe UI Emoji" w:hAnsi="Segoe UI Emoji" w:cs="Segoe UI Emoji"/>
                <w:sz w:val="32"/>
                <w:szCs w:val="32"/>
              </w:rPr>
              <w:t>X</w:t>
            </w:r>
          </w:p>
        </w:tc>
      </w:tr>
    </w:tbl>
    <w:p w14:paraId="6944E3BC" w14:textId="0DEF0A9A" w:rsidR="738EDBC1" w:rsidRDefault="738EDBC1"/>
    <w:p w14:paraId="64C8C341" w14:textId="77777777" w:rsidR="000172DC" w:rsidRDefault="000172DC" w:rsidP="000172DC">
      <w:pPr>
        <w:spacing w:after="0"/>
        <w:textboxTightWrap w:val="none"/>
      </w:pPr>
    </w:p>
    <w:p w14:paraId="29C45F14" w14:textId="6DFD3D9F" w:rsidR="00743E2D" w:rsidRDefault="00743E2D" w:rsidP="738EDBC1">
      <w:pPr>
        <w:spacing w:after="0"/>
        <w:textboxTightWrap w:val="none"/>
        <w:rPr>
          <w:sz w:val="20"/>
          <w:szCs w:val="20"/>
        </w:rPr>
      </w:pPr>
    </w:p>
    <w:p w14:paraId="42ADD722" w14:textId="4AD22127" w:rsidR="0024130A" w:rsidRDefault="4655BBF0" w:rsidP="044AFA4A">
      <w:pPr>
        <w:pStyle w:val="Heading1"/>
        <w:spacing w:after="0" w:line="259" w:lineRule="auto"/>
      </w:pPr>
      <w:bookmarkStart w:id="29" w:name="_Toc159596968"/>
      <w:r>
        <w:t>Installation Process</w:t>
      </w:r>
      <w:bookmarkEnd w:id="29"/>
    </w:p>
    <w:p w14:paraId="222302DA" w14:textId="104A748B" w:rsidR="0024130A" w:rsidRPr="002E6F59" w:rsidRDefault="0024130A" w:rsidP="738EDBC1">
      <w:pPr>
        <w:rPr>
          <w:i/>
          <w:iCs/>
        </w:rPr>
      </w:pPr>
      <w:r w:rsidRPr="738EDBC1">
        <w:rPr>
          <w:i/>
          <w:iCs/>
        </w:rPr>
        <w:t xml:space="preserve">For detailed </w:t>
      </w:r>
      <w:r w:rsidR="2FC8839A" w:rsidRPr="738EDBC1">
        <w:rPr>
          <w:i/>
          <w:iCs/>
        </w:rPr>
        <w:t xml:space="preserve">instructions </w:t>
      </w:r>
      <w:r w:rsidRPr="738EDBC1">
        <w:rPr>
          <w:i/>
          <w:iCs/>
        </w:rPr>
        <w:t xml:space="preserve">please refer to the latest NHS </w:t>
      </w:r>
      <w:r w:rsidR="00852C45" w:rsidRPr="738EDBC1">
        <w:rPr>
          <w:rFonts w:asciiTheme="majorHAnsi" w:hAnsiTheme="majorHAnsi" w:cstheme="majorBidi"/>
          <w:i/>
          <w:iCs/>
        </w:rPr>
        <w:t>England</w:t>
      </w:r>
      <w:r w:rsidR="00852C45" w:rsidRPr="738EDBC1">
        <w:rPr>
          <w:rFonts w:asciiTheme="majorHAnsi" w:hAnsiTheme="majorHAnsi" w:cstheme="majorBidi"/>
        </w:rPr>
        <w:t xml:space="preserve"> </w:t>
      </w:r>
      <w:r w:rsidRPr="738EDBC1">
        <w:rPr>
          <w:i/>
          <w:iCs/>
        </w:rPr>
        <w:t>Identity Agent v2.x Installation Guide.</w:t>
      </w:r>
    </w:p>
    <w:p w14:paraId="2567AC12" w14:textId="230D5D31" w:rsidR="738EDBC1" w:rsidRDefault="738EDBC1" w:rsidP="738EDBC1"/>
    <w:p w14:paraId="20D26F97" w14:textId="1543AC62" w:rsidR="738EDBC1" w:rsidRDefault="738EDBC1" w:rsidP="738EDBC1"/>
    <w:p w14:paraId="14ECD616" w14:textId="33471914" w:rsidR="000865E1" w:rsidRDefault="00A573A6" w:rsidP="738EDBC1">
      <w:r>
        <w:t xml:space="preserve"> </w:t>
      </w:r>
    </w:p>
    <w:p w14:paraId="64C8C36D" w14:textId="2E71ACE0" w:rsidR="000865E1" w:rsidRDefault="00992AC3" w:rsidP="738EDBC1">
      <w:r>
        <w:br w:type="page"/>
      </w:r>
    </w:p>
    <w:p w14:paraId="64C8C36E" w14:textId="77777777" w:rsidR="000865E1" w:rsidRDefault="67950E85" w:rsidP="000865E1">
      <w:pPr>
        <w:pStyle w:val="Heading1"/>
      </w:pPr>
      <w:bookmarkStart w:id="30" w:name="_Toc452130223"/>
      <w:bookmarkStart w:id="31" w:name="_Toc159596969"/>
      <w:r>
        <w:lastRenderedPageBreak/>
        <w:t>Configuration</w:t>
      </w:r>
      <w:bookmarkEnd w:id="30"/>
      <w:bookmarkEnd w:id="31"/>
    </w:p>
    <w:p w14:paraId="64C8C36F" w14:textId="514C001B" w:rsidR="000865E1" w:rsidRPr="009F21C6" w:rsidRDefault="0172EF19" w:rsidP="000865E1">
      <w:r>
        <w:t>The agent is supplied with built-in defaults for all settings</w:t>
      </w:r>
      <w:r w:rsidR="3409FAF4">
        <w:t>.</w:t>
      </w:r>
      <w:r>
        <w:t xml:space="preserve"> The built-in defaults can be overridden through the application of specific registry values either directly or via Group Policy settings using an Administrative Template. </w:t>
      </w:r>
      <w:r w:rsidR="1FEAE34C">
        <w:br/>
      </w:r>
      <w:r w:rsidR="1FEAE34C">
        <w:br/>
      </w:r>
      <w:r w:rsidR="1FEAE34C" w:rsidRPr="738EDBC1">
        <w:rPr>
          <w:b/>
          <w:bCs/>
        </w:rPr>
        <w:t xml:space="preserve">Note: </w:t>
      </w:r>
      <w:r w:rsidR="6C534338" w:rsidRPr="738EDBC1">
        <w:rPr>
          <w:b/>
          <w:bCs/>
        </w:rPr>
        <w:t xml:space="preserve"> </w:t>
      </w:r>
      <w:r w:rsidR="29E3B0CE">
        <w:t>R</w:t>
      </w:r>
      <w:r w:rsidR="1FEAE34C">
        <w:t xml:space="preserve">egistry entries </w:t>
      </w:r>
      <w:r w:rsidR="3C29D986">
        <w:t xml:space="preserve">will </w:t>
      </w:r>
      <w:r w:rsidR="3C36725B">
        <w:t xml:space="preserve">not </w:t>
      </w:r>
      <w:r w:rsidR="3C29D986">
        <w:t xml:space="preserve">be </w:t>
      </w:r>
      <w:r w:rsidR="1FEAE34C">
        <w:t>created in the registry locations desc</w:t>
      </w:r>
      <w:r w:rsidR="3FB6F661">
        <w:t xml:space="preserve">ribed in this document. </w:t>
      </w:r>
      <w:r w:rsidR="0D5AAE0C">
        <w:t xml:space="preserve">It </w:t>
      </w:r>
      <w:r w:rsidR="3FB6F661">
        <w:t xml:space="preserve">will need to </w:t>
      </w:r>
      <w:r w:rsidR="00AF239E">
        <w:t xml:space="preserve">be </w:t>
      </w:r>
      <w:r w:rsidR="3FB6F661">
        <w:t>create</w:t>
      </w:r>
      <w:r w:rsidR="02375DAE">
        <w:t>d manually</w:t>
      </w:r>
      <w:r w:rsidR="3FB6F661">
        <w:t>.</w:t>
      </w:r>
      <w:r w:rsidR="685EA58D">
        <w:t xml:space="preserve"> If the user is not sure of the entries to make, it is suggested that the Registry </w:t>
      </w:r>
      <w:r w:rsidR="37AF2073">
        <w:t xml:space="preserve">Editor </w:t>
      </w:r>
      <w:r w:rsidR="685EA58D">
        <w:t xml:space="preserve">Tool is downloaded from the </w:t>
      </w:r>
      <w:hyperlink r:id="rId21">
        <w:r w:rsidR="685EA58D" w:rsidRPr="738EDBC1">
          <w:rPr>
            <w:rStyle w:val="Hyperlink"/>
            <w:b/>
            <w:bCs/>
            <w:u w:val="single"/>
          </w:rPr>
          <w:t>DIR website</w:t>
        </w:r>
      </w:hyperlink>
      <w:r w:rsidR="685EA58D" w:rsidRPr="738EDBC1">
        <w:rPr>
          <w:rStyle w:val="Hyperlink"/>
          <w:b/>
          <w:bCs/>
          <w:u w:val="single"/>
        </w:rPr>
        <w:t xml:space="preserve"> </w:t>
      </w:r>
      <w:r w:rsidR="685EA58D">
        <w:t xml:space="preserve">and the user selects </w:t>
      </w:r>
      <w:r w:rsidR="0DCA8623">
        <w:t>“</w:t>
      </w:r>
      <w:r w:rsidR="685EA58D">
        <w:t>authenticate against Live</w:t>
      </w:r>
      <w:r w:rsidR="6C51A298">
        <w:t>”</w:t>
      </w:r>
      <w:r w:rsidR="685EA58D">
        <w:t xml:space="preserve">. This will create the required </w:t>
      </w:r>
      <w:r w:rsidR="00AF239E">
        <w:t>sub-trees</w:t>
      </w:r>
      <w:r w:rsidR="685EA58D">
        <w:t xml:space="preserve"> in the registry. Admin</w:t>
      </w:r>
      <w:r w:rsidR="5B3793ED">
        <w:t>istrative</w:t>
      </w:r>
      <w:r w:rsidR="685EA58D">
        <w:t xml:space="preserve"> rights are required to run the tool.</w:t>
      </w:r>
    </w:p>
    <w:p w14:paraId="64C8C370" w14:textId="6BACE7E5" w:rsidR="000865E1" w:rsidRDefault="000865E1" w:rsidP="000865E1">
      <w:r>
        <w:t xml:space="preserve">The </w:t>
      </w:r>
      <w:r w:rsidR="008563B0">
        <w:t xml:space="preserve">Identity </w:t>
      </w:r>
      <w:r w:rsidR="00F7314E">
        <w:t>A</w:t>
      </w:r>
      <w:r>
        <w:t xml:space="preserve">gent </w:t>
      </w:r>
      <w:r w:rsidR="0C29819F">
        <w:t>r</w:t>
      </w:r>
      <w:r>
        <w:t>ead</w:t>
      </w:r>
      <w:r w:rsidR="501B2719">
        <w:t>s</w:t>
      </w:r>
      <w:r>
        <w:t xml:space="preserve"> settings from three separate areas of the registry.  The locations have different purposes, and this is reflected in the order in which they are prioritised.</w:t>
      </w:r>
      <w:r w:rsidR="00E02CD2">
        <w:t xml:space="preserve"> Th</w:t>
      </w:r>
      <w:r w:rsidR="00B95275">
        <w:t>e</w:t>
      </w:r>
      <w:r w:rsidR="00E02CD2">
        <w:t xml:space="preserve"> priority</w:t>
      </w:r>
      <w:r w:rsidR="00B95275">
        <w:t xml:space="preserve"> order</w:t>
      </w:r>
      <w:r w:rsidR="00E02CD2">
        <w:t xml:space="preserve"> is controlled by Windows.</w:t>
      </w:r>
    </w:p>
    <w:p w14:paraId="64C8C371" w14:textId="312F5B97" w:rsidR="000865E1" w:rsidRDefault="000865E1" w:rsidP="000865E1">
      <w:pPr>
        <w:pStyle w:val="ListParagraph"/>
        <w:numPr>
          <w:ilvl w:val="0"/>
          <w:numId w:val="19"/>
        </w:numPr>
        <w:spacing w:after="140"/>
        <w:ind w:left="714" w:hanging="357"/>
      </w:pPr>
      <w:r w:rsidRPr="738EDBC1">
        <w:rPr>
          <w:b/>
          <w:bCs/>
        </w:rPr>
        <w:t>Set by Group Policy</w:t>
      </w:r>
      <w:r>
        <w:t xml:space="preserve"> – these settings will be applied by group policy</w:t>
      </w:r>
      <w:r w:rsidR="001617C0">
        <w:t>. System administrators can create their own temple(s) from the registry setting information provided in this document</w:t>
      </w:r>
      <w:r w:rsidR="00952F91">
        <w:t xml:space="preserve"> for policy rollout if required</w:t>
      </w:r>
      <w:r>
        <w:t>.  These settings will always take precedence.</w:t>
      </w:r>
    </w:p>
    <w:p w14:paraId="64C8C372" w14:textId="307CD075" w:rsidR="000865E1" w:rsidRDefault="000865E1" w:rsidP="000865E1">
      <w:pPr>
        <w:pStyle w:val="ListParagraph"/>
        <w:numPr>
          <w:ilvl w:val="0"/>
          <w:numId w:val="19"/>
        </w:numPr>
        <w:spacing w:after="140"/>
        <w:ind w:left="714" w:hanging="357"/>
      </w:pPr>
      <w:r>
        <w:rPr>
          <w:b/>
        </w:rPr>
        <w:t>All Users</w:t>
      </w:r>
      <w:r w:rsidR="007E2FD9">
        <w:rPr>
          <w:b/>
        </w:rPr>
        <w:t xml:space="preserve"> (Local Machine)</w:t>
      </w:r>
      <w:r>
        <w:t xml:space="preserve"> – these settings are machine</w:t>
      </w:r>
      <w:r w:rsidR="00901D44">
        <w:t>-</w:t>
      </w:r>
      <w:r>
        <w:t>wide and will apply to any user who logs in to the system. The settings will remain machine specific, meaning that a user will always adopt these in preference to user settings.</w:t>
      </w:r>
    </w:p>
    <w:p w14:paraId="64C8C373" w14:textId="4F1E2DAB" w:rsidR="000865E1" w:rsidRDefault="000865E1" w:rsidP="000865E1">
      <w:pPr>
        <w:pStyle w:val="ListParagraph"/>
        <w:numPr>
          <w:ilvl w:val="0"/>
          <w:numId w:val="19"/>
        </w:numPr>
        <w:spacing w:after="140"/>
        <w:ind w:left="714" w:hanging="357"/>
      </w:pPr>
      <w:r>
        <w:rPr>
          <w:b/>
        </w:rPr>
        <w:t>Current User</w:t>
      </w:r>
      <w:r>
        <w:t xml:space="preserve"> – these settings apply only to the current </w:t>
      </w:r>
      <w:r w:rsidR="004D4BF1">
        <w:t xml:space="preserve">logged in </w:t>
      </w:r>
      <w:r>
        <w:t xml:space="preserve">user and will persist with the user profile. If the user has a roaming </w:t>
      </w:r>
      <w:r w:rsidR="004B5528">
        <w:t>profile,</w:t>
      </w:r>
      <w:r>
        <w:t xml:space="preserve"> then the settings will travel with the user between machines.</w:t>
      </w:r>
    </w:p>
    <w:p w14:paraId="64C8C374" w14:textId="29C6D0F4" w:rsidR="000865E1" w:rsidRDefault="6C534338" w:rsidP="000865E1">
      <w:r>
        <w:t xml:space="preserve">The </w:t>
      </w:r>
      <w:r w:rsidR="4486314E">
        <w:t>I</w:t>
      </w:r>
      <w:r>
        <w:t xml:space="preserve">dentity </w:t>
      </w:r>
      <w:r w:rsidR="4486314E">
        <w:t>A</w:t>
      </w:r>
      <w:r>
        <w:t>gent process run</w:t>
      </w:r>
      <w:r w:rsidR="12901803">
        <w:t>s</w:t>
      </w:r>
      <w:r>
        <w:t xml:space="preserve"> as a 32-bit process regardless of whether the OS is 32-bit or 64-bit. </w:t>
      </w:r>
    </w:p>
    <w:p w14:paraId="64C8C379" w14:textId="77777777" w:rsidR="000865E1" w:rsidRPr="003A47C0" w:rsidRDefault="000865E1" w:rsidP="738EDBC1">
      <w:pPr>
        <w:pStyle w:val="ListParagraph"/>
        <w:numPr>
          <w:ilvl w:val="0"/>
          <w:numId w:val="18"/>
        </w:numPr>
        <w:spacing w:after="140"/>
        <w:ind w:hanging="357"/>
        <w:rPr>
          <w:b/>
          <w:bCs/>
        </w:rPr>
      </w:pPr>
      <w:r w:rsidRPr="738EDBC1">
        <w:rPr>
          <w:b/>
          <w:bCs/>
        </w:rPr>
        <w:t>64</w:t>
      </w:r>
      <w:r w:rsidR="004B5528" w:rsidRPr="738EDBC1">
        <w:rPr>
          <w:b/>
          <w:bCs/>
        </w:rPr>
        <w:t>-</w:t>
      </w:r>
      <w:r w:rsidRPr="738EDBC1">
        <w:rPr>
          <w:b/>
          <w:bCs/>
        </w:rPr>
        <w:t>bit Operating System:</w:t>
      </w:r>
    </w:p>
    <w:p w14:paraId="64C8C37A" w14:textId="77777777" w:rsidR="000865E1" w:rsidRDefault="000865E1" w:rsidP="000865E1">
      <w:pPr>
        <w:pStyle w:val="ListParagraph"/>
        <w:numPr>
          <w:ilvl w:val="1"/>
          <w:numId w:val="18"/>
        </w:numPr>
        <w:spacing w:after="140"/>
        <w:ind w:hanging="357"/>
      </w:pPr>
      <w:r w:rsidRPr="738EDBC1">
        <w:rPr>
          <w:b/>
          <w:bCs/>
        </w:rPr>
        <w:t>Set by Group Policy:</w:t>
      </w:r>
      <w:r>
        <w:t xml:space="preserve"> HKLM\SOFTWARE\Policies\HSCIC\Identity Agent</w:t>
      </w:r>
    </w:p>
    <w:p w14:paraId="64C8C37B" w14:textId="77777777" w:rsidR="000865E1" w:rsidRDefault="000865E1" w:rsidP="000865E1">
      <w:pPr>
        <w:pStyle w:val="ListParagraph"/>
        <w:numPr>
          <w:ilvl w:val="1"/>
          <w:numId w:val="18"/>
        </w:numPr>
        <w:spacing w:after="140"/>
        <w:ind w:hanging="357"/>
      </w:pPr>
      <w:r w:rsidRPr="738EDBC1">
        <w:rPr>
          <w:b/>
          <w:bCs/>
        </w:rPr>
        <w:t>All Users:</w:t>
      </w:r>
      <w:r>
        <w:t xml:space="preserve"> HKLM\SOFTWARE\Wow6432Node\HSCIC\Identity Agent</w:t>
      </w:r>
    </w:p>
    <w:p w14:paraId="64C8C37C" w14:textId="43F6F94C" w:rsidR="000865E1" w:rsidRDefault="000865E1" w:rsidP="000865E1">
      <w:pPr>
        <w:pStyle w:val="ListParagraph"/>
        <w:numPr>
          <w:ilvl w:val="1"/>
          <w:numId w:val="18"/>
        </w:numPr>
        <w:spacing w:after="140"/>
        <w:ind w:hanging="357"/>
      </w:pPr>
      <w:r w:rsidRPr="738EDBC1">
        <w:rPr>
          <w:b/>
          <w:bCs/>
        </w:rPr>
        <w:t xml:space="preserve">Current User: </w:t>
      </w:r>
      <w:r>
        <w:t>HKCU\SOFTWARE</w:t>
      </w:r>
      <w:r w:rsidR="00D27DB3">
        <w:t>\</w:t>
      </w:r>
      <w:r>
        <w:t>HSCIC\Identity Agent</w:t>
      </w:r>
    </w:p>
    <w:p w14:paraId="64C8C37F" w14:textId="454F91AC" w:rsidR="004B5528" w:rsidRDefault="004B5528" w:rsidP="738EDBC1">
      <w:pPr>
        <w:rPr>
          <w:b/>
          <w:bCs/>
        </w:rPr>
      </w:pPr>
      <w:r w:rsidRPr="738EDBC1">
        <w:rPr>
          <w:b/>
          <w:bCs/>
        </w:rPr>
        <w:t>Notes</w:t>
      </w:r>
    </w:p>
    <w:p w14:paraId="64C8C380" w14:textId="441D87C3" w:rsidR="004B5528" w:rsidRDefault="450C9AA0" w:rsidP="004B5528">
      <w:pPr>
        <w:pStyle w:val="ListParagraph"/>
        <w:numPr>
          <w:ilvl w:val="0"/>
          <w:numId w:val="20"/>
        </w:numPr>
        <w:spacing w:after="140"/>
        <w:contextualSpacing/>
      </w:pPr>
      <w:r>
        <w:t xml:space="preserve">After </w:t>
      </w:r>
      <w:r w:rsidR="4C0C8174">
        <w:t>making registry changes, restart NHS</w:t>
      </w:r>
      <w:r w:rsidR="0BEE4DC2">
        <w:t xml:space="preserve"> </w:t>
      </w:r>
      <w:r w:rsidR="77C51288">
        <w:t>England</w:t>
      </w:r>
      <w:r w:rsidR="520A8241">
        <w:t xml:space="preserve"> </w:t>
      </w:r>
      <w:r w:rsidR="4C0C8174">
        <w:t>Identity Agent v2</w:t>
      </w:r>
      <w:r w:rsidR="03D8461D">
        <w:t>.</w:t>
      </w:r>
      <w:r w:rsidR="3F2DB17C">
        <w:t>x</w:t>
      </w:r>
      <w:r w:rsidR="6F363E6B">
        <w:t xml:space="preserve"> </w:t>
      </w:r>
      <w:r w:rsidR="4C0C8174">
        <w:t>to allow the</w:t>
      </w:r>
      <w:r w:rsidR="750B4674">
        <w:t xml:space="preserve"> changes</w:t>
      </w:r>
      <w:r w:rsidR="265D3149">
        <w:t xml:space="preserve"> </w:t>
      </w:r>
      <w:r w:rsidR="4C0C8174">
        <w:t>to take effect</w:t>
      </w:r>
      <w:r w:rsidR="4C277891">
        <w:t xml:space="preserve"> as not all registry changes are dynamic</w:t>
      </w:r>
      <w:r w:rsidR="4C0C8174">
        <w:t>.</w:t>
      </w:r>
      <w:r w:rsidR="004B5528">
        <w:br/>
      </w:r>
    </w:p>
    <w:p w14:paraId="6FCC6470" w14:textId="768F0F2A" w:rsidR="00DE7933" w:rsidRDefault="0209CBE9" w:rsidP="00975BCB">
      <w:pPr>
        <w:pStyle w:val="ListParagraph"/>
        <w:numPr>
          <w:ilvl w:val="0"/>
          <w:numId w:val="20"/>
        </w:numPr>
        <w:spacing w:after="140"/>
        <w:contextualSpacing/>
      </w:pPr>
      <w:r>
        <w:t>By default</w:t>
      </w:r>
      <w:r w:rsidR="3AC8E08F">
        <w:t>,</w:t>
      </w:r>
      <w:r w:rsidR="4C0C8174">
        <w:t xml:space="preserve"> NHS</w:t>
      </w:r>
      <w:r w:rsidR="08BF4DEA">
        <w:t xml:space="preserve"> </w:t>
      </w:r>
      <w:r w:rsidR="48EF81C8">
        <w:t xml:space="preserve">England </w:t>
      </w:r>
      <w:r w:rsidR="4C0C8174">
        <w:t>Identity Agent v2</w:t>
      </w:r>
      <w:r w:rsidR="03D8461D">
        <w:t>.</w:t>
      </w:r>
      <w:r w:rsidR="3F2DB17C">
        <w:t>x</w:t>
      </w:r>
      <w:r w:rsidR="4C0C8174">
        <w:t xml:space="preserve"> will operate under ‘Normal </w:t>
      </w:r>
      <w:r w:rsidR="0A372CFA">
        <w:t>M</w:t>
      </w:r>
      <w:r w:rsidR="4C0C8174">
        <w:t xml:space="preserve">ode’ </w:t>
      </w:r>
      <w:r w:rsidR="03B58130">
        <w:t>and will authenticate against the live environment</w:t>
      </w:r>
      <w:r w:rsidR="100099A4">
        <w:t xml:space="preserve"> and close all Web browsers on logging out</w:t>
      </w:r>
      <w:r w:rsidR="2BDDBB50">
        <w:t>.</w:t>
      </w:r>
    </w:p>
    <w:p w14:paraId="5D590C8B" w14:textId="77777777" w:rsidR="00975BCB" w:rsidRDefault="00975BCB" w:rsidP="00975BCB">
      <w:pPr>
        <w:pStyle w:val="ListParagraph"/>
        <w:spacing w:after="140"/>
        <w:ind w:left="720" w:firstLine="0"/>
        <w:contextualSpacing/>
      </w:pPr>
    </w:p>
    <w:p w14:paraId="64C8C386" w14:textId="60090EBE" w:rsidR="004B5528" w:rsidRDefault="004B5528" w:rsidP="738EDBC1">
      <w:pPr>
        <w:contextualSpacing/>
      </w:pPr>
      <w:r>
        <w:br/>
      </w:r>
      <w:r>
        <w:br/>
      </w:r>
      <w:r>
        <w:br/>
      </w:r>
    </w:p>
    <w:p w14:paraId="64C8C387" w14:textId="77777777" w:rsidR="004B5528" w:rsidRPr="00255685" w:rsidRDefault="0E0BE07D" w:rsidP="003128F1">
      <w:pPr>
        <w:pStyle w:val="Heading2"/>
      </w:pPr>
      <w:bookmarkStart w:id="32" w:name="_Registry_Settings"/>
      <w:bookmarkStart w:id="33" w:name="_Ref522092090"/>
      <w:bookmarkStart w:id="34" w:name="_Toc159596970"/>
      <w:bookmarkEnd w:id="32"/>
      <w:r>
        <w:lastRenderedPageBreak/>
        <w:t>Registry Settings</w:t>
      </w:r>
      <w:bookmarkEnd w:id="33"/>
      <w:bookmarkEnd w:id="34"/>
    </w:p>
    <w:tbl>
      <w:tblPr>
        <w:tblStyle w:val="ListTable3-Accent11"/>
        <w:tblW w:w="9855" w:type="dxa"/>
        <w:tblLayout w:type="fixed"/>
        <w:tblCellMar>
          <w:top w:w="113" w:type="dxa"/>
          <w:bottom w:w="113" w:type="dxa"/>
        </w:tblCellMar>
        <w:tblLook w:val="04A0" w:firstRow="1" w:lastRow="0" w:firstColumn="1" w:lastColumn="0" w:noHBand="0" w:noVBand="1"/>
      </w:tblPr>
      <w:tblGrid>
        <w:gridCol w:w="2479"/>
        <w:gridCol w:w="2009"/>
        <w:gridCol w:w="2009"/>
        <w:gridCol w:w="3358"/>
      </w:tblGrid>
      <w:tr w:rsidR="004B5528" w:rsidRPr="00250C63" w14:paraId="64C8C38B" w14:textId="77777777" w:rsidTr="738EDBC1">
        <w:trPr>
          <w:cnfStyle w:val="100000000000" w:firstRow="1" w:lastRow="0" w:firstColumn="0" w:lastColumn="0" w:oddVBand="0" w:evenVBand="0" w:oddHBand="0" w:evenHBand="0" w:firstRowFirstColumn="0" w:firstRowLastColumn="0" w:lastRowFirstColumn="0" w:lastRowLastColumn="0"/>
          <w:trHeight w:val="32"/>
        </w:trPr>
        <w:tc>
          <w:tcPr>
            <w:cnfStyle w:val="001000000100" w:firstRow="0" w:lastRow="0" w:firstColumn="1" w:lastColumn="0" w:oddVBand="0" w:evenVBand="0" w:oddHBand="0" w:evenHBand="0" w:firstRowFirstColumn="1" w:firstRowLastColumn="0" w:lastRowFirstColumn="0" w:lastRowLastColumn="0"/>
            <w:tcW w:w="2479" w:type="dxa"/>
            <w:noWrap/>
          </w:tcPr>
          <w:p w14:paraId="64C8C388" w14:textId="77777777" w:rsidR="004B5528" w:rsidRPr="00C07B79" w:rsidRDefault="004B5528" w:rsidP="00C07B79">
            <w:pPr>
              <w:spacing w:after="0"/>
              <w:rPr>
                <w:rFonts w:asciiTheme="minorHAnsi" w:hAnsiTheme="minorHAnsi" w:cstheme="minorHAnsi"/>
                <w:color w:val="FFFFFF" w:themeColor="background1"/>
              </w:rPr>
            </w:pPr>
            <w:r w:rsidRPr="00C07B79">
              <w:rPr>
                <w:rFonts w:asciiTheme="minorHAnsi" w:hAnsiTheme="minorHAnsi" w:cstheme="minorHAnsi"/>
                <w:color w:val="FFFFFF" w:themeColor="background1"/>
              </w:rPr>
              <w:t>Setting</w:t>
            </w:r>
          </w:p>
        </w:tc>
        <w:tc>
          <w:tcPr>
            <w:tcW w:w="2009" w:type="dxa"/>
            <w:noWrap/>
          </w:tcPr>
          <w:p w14:paraId="64C8C389" w14:textId="77777777" w:rsidR="004B5528" w:rsidRPr="00C07B79" w:rsidRDefault="004B5528" w:rsidP="00C07B79">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C07B79">
              <w:rPr>
                <w:rFonts w:asciiTheme="minorHAnsi" w:hAnsiTheme="minorHAnsi" w:cstheme="minorHAnsi"/>
                <w:color w:val="FFFFFF" w:themeColor="background1"/>
              </w:rPr>
              <w:t>Default</w:t>
            </w:r>
          </w:p>
        </w:tc>
        <w:tc>
          <w:tcPr>
            <w:tcW w:w="2009" w:type="dxa"/>
          </w:tcPr>
          <w:p w14:paraId="3F9B6F98" w14:textId="377163FF" w:rsidR="17048BD0" w:rsidRDefault="4181F445" w:rsidP="3D01759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color w:val="FFFFFF" w:themeColor="background1"/>
              </w:rPr>
            </w:pPr>
            <w:r w:rsidRPr="3D017590">
              <w:rPr>
                <w:rFonts w:asciiTheme="minorHAnsi" w:hAnsiTheme="minorHAnsi" w:cstheme="minorBidi"/>
                <w:color w:val="FFFFFF" w:themeColor="background1"/>
              </w:rPr>
              <w:t>Possible Values</w:t>
            </w:r>
          </w:p>
        </w:tc>
        <w:tc>
          <w:tcPr>
            <w:tcW w:w="3358" w:type="dxa"/>
            <w:noWrap/>
          </w:tcPr>
          <w:p w14:paraId="64C8C38A" w14:textId="77777777" w:rsidR="004B5528" w:rsidRPr="00C07B79" w:rsidRDefault="004B5528" w:rsidP="00C07B79">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C07B79">
              <w:rPr>
                <w:rFonts w:asciiTheme="minorHAnsi" w:hAnsiTheme="minorHAnsi" w:cstheme="minorHAnsi"/>
                <w:color w:val="FFFFFF" w:themeColor="background1"/>
              </w:rPr>
              <w:t>Purpose</w:t>
            </w:r>
          </w:p>
        </w:tc>
      </w:tr>
      <w:tr w:rsidR="004B5528" w:rsidRPr="00250C63" w14:paraId="64C8C390" w14:textId="77777777" w:rsidTr="738EDB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noWrap/>
            <w:hideMark/>
          </w:tcPr>
          <w:p w14:paraId="64C8C38C" w14:textId="77777777" w:rsidR="004B5528" w:rsidRDefault="004B5528"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ActivatePOSTURL</w:t>
            </w:r>
            <w:proofErr w:type="spellEnd"/>
          </w:p>
          <w:p w14:paraId="64C8C38D" w14:textId="77777777" w:rsidR="004B5528" w:rsidRPr="004E567F" w:rsidRDefault="004B5528" w:rsidP="00C07B79">
            <w:pPr>
              <w:spacing w:after="0"/>
              <w:rPr>
                <w:rFonts w:asciiTheme="minorHAnsi" w:hAnsiTheme="minorHAnsi" w:cstheme="minorHAnsi"/>
                <w:b w:val="0"/>
                <w:sz w:val="20"/>
                <w:szCs w:val="20"/>
              </w:rPr>
            </w:pPr>
            <w:r>
              <w:rPr>
                <w:rFonts w:asciiTheme="minorHAnsi" w:hAnsiTheme="minorHAnsi" w:cstheme="minorHAnsi"/>
                <w:b w:val="0"/>
                <w:sz w:val="20"/>
                <w:szCs w:val="20"/>
              </w:rPr>
              <w:t>(</w:t>
            </w:r>
            <w:r w:rsidRPr="004E567F">
              <w:rPr>
                <w:rFonts w:asciiTheme="minorHAnsi" w:hAnsiTheme="minorHAnsi" w:cstheme="minorHAnsi"/>
                <w:b w:val="0"/>
                <w:sz w:val="20"/>
                <w:szCs w:val="20"/>
              </w:rPr>
              <w:t>REG_SZ</w:t>
            </w:r>
            <w:r>
              <w:rPr>
                <w:rFonts w:asciiTheme="minorHAnsi" w:hAnsiTheme="minorHAnsi" w:cstheme="minorHAnsi"/>
                <w:b w:val="0"/>
                <w:sz w:val="20"/>
                <w:szCs w:val="20"/>
              </w:rPr>
              <w:t>)</w:t>
            </w:r>
          </w:p>
        </w:tc>
        <w:tc>
          <w:tcPr>
            <w:tcW w:w="2009" w:type="dxa"/>
            <w:noWrap/>
            <w:hideMark/>
          </w:tcPr>
          <w:p w14:paraId="66718DD8" w14:textId="7BB0FC86" w:rsidR="004B5528" w:rsidRDefault="00000000" w:rsidP="00C07B79">
            <w:pPr>
              <w:spacing w:after="0"/>
              <w:cnfStyle w:val="000000100000" w:firstRow="0" w:lastRow="0" w:firstColumn="0" w:lastColumn="0" w:oddVBand="0" w:evenVBand="0" w:oddHBand="1" w:evenHBand="0" w:firstRowFirstColumn="0" w:firstRowLastColumn="0" w:lastRowFirstColumn="0" w:lastRowLastColumn="0"/>
              <w:rPr>
                <w:rStyle w:val="Hyperlink"/>
                <w:rFonts w:cstheme="minorHAnsi"/>
                <w:sz w:val="20"/>
                <w:szCs w:val="20"/>
              </w:rPr>
            </w:pPr>
            <w:hyperlink r:id="rId22" w:history="1">
              <w:r w:rsidR="004B5528" w:rsidRPr="00F01983">
                <w:rPr>
                  <w:rStyle w:val="Hyperlink"/>
                  <w:rFonts w:cstheme="minorHAnsi"/>
                  <w:sz w:val="20"/>
                  <w:szCs w:val="20"/>
                </w:rPr>
                <w:t>https://gas.national.ncrs.nhs.uk/login/authactivate</w:t>
              </w:r>
            </w:hyperlink>
          </w:p>
          <w:p w14:paraId="64C8C38E" w14:textId="629D8D9F" w:rsidR="00A713AC" w:rsidRPr="00A713AC" w:rsidRDefault="00A713AC" w:rsidP="00C07B79">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Built into the IA</w:t>
            </w:r>
          </w:p>
        </w:tc>
        <w:tc>
          <w:tcPr>
            <w:tcW w:w="2009" w:type="dxa"/>
          </w:tcPr>
          <w:p w14:paraId="03BFB673" w14:textId="29B31C36" w:rsidR="557F18E3" w:rsidRDefault="557F18E3" w:rsidP="557F18E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p>
        </w:tc>
        <w:tc>
          <w:tcPr>
            <w:tcW w:w="3358" w:type="dxa"/>
            <w:noWrap/>
            <w:hideMark/>
          </w:tcPr>
          <w:p w14:paraId="64C8C38F" w14:textId="7C3D3F81" w:rsidR="004B5528" w:rsidRPr="00250C63" w:rsidRDefault="4C0C8174" w:rsidP="1519356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The</w:t>
            </w:r>
            <w:r w:rsidR="1C3D7DE3" w:rsidRPr="1519356A">
              <w:rPr>
                <w:rFonts w:asciiTheme="minorHAnsi" w:hAnsiTheme="minorHAnsi" w:cstheme="minorBidi"/>
                <w:sz w:val="20"/>
                <w:szCs w:val="20"/>
              </w:rPr>
              <w:t xml:space="preserve"> </w:t>
            </w:r>
            <w:r w:rsidRPr="1519356A">
              <w:rPr>
                <w:rFonts w:asciiTheme="minorHAnsi" w:hAnsiTheme="minorHAnsi" w:cstheme="minorBidi"/>
                <w:sz w:val="20"/>
                <w:szCs w:val="20"/>
              </w:rPr>
              <w:t>URL where activate / challenge requests are sent.</w:t>
            </w:r>
          </w:p>
        </w:tc>
      </w:tr>
      <w:tr w:rsidR="004B5528" w:rsidRPr="00250C63" w14:paraId="64C8C397" w14:textId="77777777" w:rsidTr="738EDBC1">
        <w:trPr>
          <w:trHeight w:val="300"/>
        </w:trPr>
        <w:tc>
          <w:tcPr>
            <w:cnfStyle w:val="001000000000" w:firstRow="0" w:lastRow="0" w:firstColumn="1" w:lastColumn="0" w:oddVBand="0" w:evenVBand="0" w:oddHBand="0" w:evenHBand="0" w:firstRowFirstColumn="0" w:firstRowLastColumn="0" w:lastRowFirstColumn="0" w:lastRowLastColumn="0"/>
            <w:tcW w:w="2479" w:type="dxa"/>
            <w:noWrap/>
          </w:tcPr>
          <w:p w14:paraId="64C8C391" w14:textId="77777777" w:rsidR="004B5528" w:rsidRPr="00F407A1" w:rsidRDefault="004B5528" w:rsidP="00C07B79">
            <w:pPr>
              <w:spacing w:after="0"/>
              <w:rPr>
                <w:rFonts w:asciiTheme="minorHAnsi" w:hAnsiTheme="minorHAnsi" w:cstheme="minorHAnsi"/>
                <w:b w:val="0"/>
                <w:sz w:val="20"/>
                <w:szCs w:val="20"/>
              </w:rPr>
            </w:pPr>
            <w:proofErr w:type="spellStart"/>
            <w:r>
              <w:rPr>
                <w:rFonts w:asciiTheme="minorHAnsi" w:hAnsiTheme="minorHAnsi" w:cstheme="minorHAnsi"/>
                <w:sz w:val="20"/>
                <w:szCs w:val="20"/>
              </w:rPr>
              <w:t>LaunchAppsType</w:t>
            </w:r>
            <w:proofErr w:type="spellEnd"/>
            <w:r>
              <w:rPr>
                <w:rFonts w:asciiTheme="minorHAnsi" w:hAnsiTheme="minorHAnsi" w:cstheme="minorHAnsi"/>
                <w:sz w:val="20"/>
                <w:szCs w:val="20"/>
              </w:rPr>
              <w:br/>
            </w:r>
            <w:r>
              <w:rPr>
                <w:rFonts w:asciiTheme="minorHAnsi" w:hAnsiTheme="minorHAnsi" w:cstheme="minorHAnsi"/>
                <w:b w:val="0"/>
                <w:sz w:val="20"/>
                <w:szCs w:val="20"/>
              </w:rPr>
              <w:t>(REG_SZ)</w:t>
            </w:r>
          </w:p>
        </w:tc>
        <w:tc>
          <w:tcPr>
            <w:tcW w:w="2009" w:type="dxa"/>
            <w:noWrap/>
          </w:tcPr>
          <w:p w14:paraId="64C8C392" w14:textId="77777777" w:rsidR="004B5528"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sidRPr="0073428A">
              <w:rPr>
                <w:rFonts w:asciiTheme="minorHAnsi" w:hAnsiTheme="minorHAnsi" w:cstheme="minorHAnsi"/>
                <w:i/>
                <w:sz w:val="20"/>
                <w:szCs w:val="20"/>
              </w:rPr>
              <w:t>None</w:t>
            </w:r>
          </w:p>
          <w:p w14:paraId="64C8C393" w14:textId="77777777" w:rsidR="004B5528" w:rsidRPr="0073428A"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2009" w:type="dxa"/>
          </w:tcPr>
          <w:p w14:paraId="08C9DF5B" w14:textId="65ADB865" w:rsidR="6A0E03C2" w:rsidRDefault="64634273" w:rsidP="4F56BFC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4F56BFCE">
              <w:rPr>
                <w:rFonts w:asciiTheme="minorHAnsi" w:hAnsiTheme="minorHAnsi" w:cstheme="minorBidi"/>
                <w:sz w:val="20"/>
                <w:szCs w:val="20"/>
              </w:rPr>
              <w:t>file</w:t>
            </w:r>
            <w:r w:rsidR="12929BA2" w:rsidRPr="4F56BFCE">
              <w:rPr>
                <w:rFonts w:asciiTheme="minorHAnsi" w:hAnsiTheme="minorHAnsi" w:cstheme="minorBidi"/>
                <w:sz w:val="20"/>
                <w:szCs w:val="20"/>
              </w:rPr>
              <w:t>s</w:t>
            </w:r>
          </w:p>
        </w:tc>
        <w:tc>
          <w:tcPr>
            <w:tcW w:w="3358" w:type="dxa"/>
            <w:noWrap/>
          </w:tcPr>
          <w:p w14:paraId="64C8C394" w14:textId="77777777" w:rsidR="004B5528" w:rsidRPr="00BC38F0" w:rsidRDefault="004B5528" w:rsidP="738EDBC1">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sz w:val="20"/>
                <w:szCs w:val="20"/>
              </w:rPr>
              <w:t>Used to launch applications upon successful authentication. Options are ‘none’, ‘directory’ or ‘</w:t>
            </w:r>
            <w:proofErr w:type="gramStart"/>
            <w:r w:rsidRPr="738EDBC1">
              <w:rPr>
                <w:rFonts w:asciiTheme="minorHAnsi" w:hAnsiTheme="minorHAnsi" w:cstheme="minorBidi"/>
                <w:sz w:val="20"/>
                <w:szCs w:val="20"/>
              </w:rPr>
              <w:t>files’</w:t>
            </w:r>
            <w:proofErr w:type="gramEnd"/>
            <w:r w:rsidRPr="738EDBC1">
              <w:rPr>
                <w:rFonts w:asciiTheme="minorHAnsi" w:hAnsiTheme="minorHAnsi" w:cstheme="minorBidi"/>
                <w:sz w:val="20"/>
                <w:szCs w:val="20"/>
              </w:rPr>
              <w:t xml:space="preserve">.  If ‘none’ is selected, no applications are launched. </w:t>
            </w:r>
            <w:r>
              <w:br/>
            </w:r>
            <w:r>
              <w:br/>
            </w:r>
            <w:r w:rsidRPr="738EDBC1">
              <w:rPr>
                <w:rFonts w:asciiTheme="minorHAnsi" w:hAnsiTheme="minorHAnsi" w:cstheme="minorBidi"/>
                <w:sz w:val="20"/>
                <w:szCs w:val="20"/>
              </w:rPr>
              <w:t xml:space="preserve">If ‘files’ is selected, the files or URLs specified in </w:t>
            </w:r>
            <w:proofErr w:type="spellStart"/>
            <w:r w:rsidRPr="738EDBC1">
              <w:rPr>
                <w:rFonts w:asciiTheme="minorHAnsi" w:hAnsiTheme="minorHAnsi" w:cstheme="minorBidi"/>
                <w:sz w:val="20"/>
                <w:szCs w:val="20"/>
              </w:rPr>
              <w:t>LaunchAppsPath</w:t>
            </w:r>
            <w:proofErr w:type="spellEnd"/>
            <w:r w:rsidRPr="738EDBC1">
              <w:rPr>
                <w:rFonts w:asciiTheme="minorHAnsi" w:hAnsiTheme="minorHAnsi" w:cstheme="minorBidi"/>
                <w:sz w:val="20"/>
                <w:szCs w:val="20"/>
              </w:rPr>
              <w:t xml:space="preserve"> are launched.  (</w:t>
            </w:r>
            <w:proofErr w:type="spellStart"/>
            <w:r w:rsidRPr="738EDBC1">
              <w:rPr>
                <w:rFonts w:asciiTheme="minorHAnsi" w:hAnsiTheme="minorHAnsi" w:cstheme="minorBidi"/>
                <w:sz w:val="20"/>
                <w:szCs w:val="20"/>
              </w:rPr>
              <w:t>e.g</w:t>
            </w:r>
            <w:proofErr w:type="spellEnd"/>
            <w:r w:rsidRPr="738EDBC1">
              <w:rPr>
                <w:rFonts w:asciiTheme="minorHAnsi" w:hAnsiTheme="minorHAnsi" w:cstheme="minorBidi"/>
                <w:sz w:val="20"/>
                <w:szCs w:val="20"/>
              </w:rPr>
              <w:t xml:space="preserve">: set this to “Files” and </w:t>
            </w:r>
            <w:proofErr w:type="spellStart"/>
            <w:r w:rsidRPr="738EDBC1">
              <w:rPr>
                <w:rFonts w:asciiTheme="minorHAnsi" w:hAnsiTheme="minorHAnsi" w:cstheme="minorBidi"/>
                <w:sz w:val="20"/>
                <w:szCs w:val="20"/>
              </w:rPr>
              <w:t>LaunchAppsPath</w:t>
            </w:r>
            <w:proofErr w:type="spellEnd"/>
            <w:r w:rsidRPr="738EDBC1">
              <w:rPr>
                <w:rFonts w:asciiTheme="minorHAnsi" w:hAnsiTheme="minorHAnsi" w:cstheme="minorBidi"/>
                <w:sz w:val="20"/>
                <w:szCs w:val="20"/>
              </w:rPr>
              <w:t xml:space="preserve"> to the portal URL).</w:t>
            </w:r>
          </w:p>
          <w:p w14:paraId="64C8C395" w14:textId="77777777" w:rsidR="004B5528" w:rsidRPr="00BC38F0"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64C8C396" w14:textId="77777777" w:rsidR="004B5528" w:rsidRPr="00250C63"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C38F0">
              <w:rPr>
                <w:rFonts w:asciiTheme="minorHAnsi" w:hAnsiTheme="minorHAnsi" w:cstheme="minorHAnsi"/>
                <w:sz w:val="20"/>
                <w:szCs w:val="20"/>
              </w:rPr>
              <w:t>If</w:t>
            </w:r>
            <w:r>
              <w:rPr>
                <w:rFonts w:asciiTheme="minorHAnsi" w:hAnsiTheme="minorHAnsi" w:cstheme="minorHAnsi"/>
                <w:sz w:val="20"/>
                <w:szCs w:val="20"/>
              </w:rPr>
              <w:t xml:space="preserve"> ‘d</w:t>
            </w:r>
            <w:r w:rsidRPr="00BC38F0">
              <w:rPr>
                <w:rFonts w:asciiTheme="minorHAnsi" w:hAnsiTheme="minorHAnsi" w:cstheme="minorHAnsi"/>
                <w:sz w:val="20"/>
                <w:szCs w:val="20"/>
              </w:rPr>
              <w:t>irectory</w:t>
            </w:r>
            <w:r>
              <w:rPr>
                <w:rFonts w:asciiTheme="minorHAnsi" w:hAnsiTheme="minorHAnsi" w:cstheme="minorHAnsi"/>
                <w:sz w:val="20"/>
                <w:szCs w:val="20"/>
              </w:rPr>
              <w:t>’</w:t>
            </w:r>
            <w:r w:rsidRPr="00BC38F0">
              <w:rPr>
                <w:rFonts w:asciiTheme="minorHAnsi" w:hAnsiTheme="minorHAnsi" w:cstheme="minorHAnsi"/>
                <w:sz w:val="20"/>
                <w:szCs w:val="20"/>
              </w:rPr>
              <w:t xml:space="preserve"> is selected a shell execute will be attempted on all non-hidden files in the specified directory. </w:t>
            </w:r>
          </w:p>
        </w:tc>
      </w:tr>
      <w:tr w:rsidR="004B5528" w:rsidRPr="00250C63" w14:paraId="64C8C39C" w14:textId="77777777" w:rsidTr="738EDB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noWrap/>
          </w:tcPr>
          <w:p w14:paraId="64C8C398" w14:textId="77777777" w:rsidR="004B5528" w:rsidRDefault="004B5528" w:rsidP="00C07B79">
            <w:pPr>
              <w:spacing w:after="0"/>
              <w:rPr>
                <w:rFonts w:asciiTheme="minorHAnsi" w:hAnsiTheme="minorHAnsi" w:cstheme="minorHAnsi"/>
                <w:b w:val="0"/>
                <w:sz w:val="20"/>
                <w:szCs w:val="20"/>
              </w:rPr>
            </w:pPr>
            <w:proofErr w:type="spellStart"/>
            <w:r w:rsidRPr="009B1913">
              <w:rPr>
                <w:rFonts w:asciiTheme="minorHAnsi" w:hAnsiTheme="minorHAnsi" w:cstheme="minorHAnsi"/>
                <w:sz w:val="20"/>
                <w:szCs w:val="20"/>
              </w:rPr>
              <w:t>LaunchAppsPath</w:t>
            </w:r>
            <w:proofErr w:type="spellEnd"/>
            <w:r>
              <w:rPr>
                <w:rFonts w:asciiTheme="minorHAnsi" w:hAnsiTheme="minorHAnsi" w:cstheme="minorHAnsi"/>
                <w:sz w:val="20"/>
                <w:szCs w:val="20"/>
              </w:rPr>
              <w:t xml:space="preserve"> </w:t>
            </w:r>
          </w:p>
          <w:p w14:paraId="64C8C399" w14:textId="77777777" w:rsidR="004B5528" w:rsidRPr="00F407A1" w:rsidRDefault="004B5528" w:rsidP="00C07B79">
            <w:pPr>
              <w:spacing w:after="0"/>
              <w:rPr>
                <w:rFonts w:asciiTheme="minorHAnsi" w:hAnsiTheme="minorHAnsi" w:cstheme="minorHAnsi"/>
                <w:sz w:val="20"/>
                <w:szCs w:val="20"/>
              </w:rPr>
            </w:pPr>
            <w:r>
              <w:rPr>
                <w:rFonts w:asciiTheme="minorHAnsi" w:hAnsiTheme="minorHAnsi" w:cstheme="minorHAnsi"/>
                <w:b w:val="0"/>
                <w:sz w:val="20"/>
                <w:szCs w:val="20"/>
              </w:rPr>
              <w:t>(REG_SZ)</w:t>
            </w:r>
          </w:p>
        </w:tc>
        <w:tc>
          <w:tcPr>
            <w:tcW w:w="2009" w:type="dxa"/>
            <w:noWrap/>
          </w:tcPr>
          <w:p w14:paraId="64C8C39A" w14:textId="77777777" w:rsidR="004B5528" w:rsidRPr="0073428A" w:rsidRDefault="004B5528" w:rsidP="00C07B79">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20"/>
                <w:szCs w:val="20"/>
              </w:rPr>
            </w:pPr>
            <w:r w:rsidRPr="0073428A">
              <w:rPr>
                <w:rFonts w:asciiTheme="minorHAnsi" w:hAnsiTheme="minorHAnsi" w:cstheme="minorHAnsi"/>
                <w:i/>
                <w:sz w:val="20"/>
                <w:szCs w:val="20"/>
              </w:rPr>
              <w:t>None</w:t>
            </w:r>
          </w:p>
        </w:tc>
        <w:tc>
          <w:tcPr>
            <w:tcW w:w="2009" w:type="dxa"/>
          </w:tcPr>
          <w:p w14:paraId="5346040D" w14:textId="6FA51902" w:rsidR="557F18E3" w:rsidRDefault="3100BC67" w:rsidP="4F56BFC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4F56BFCE">
              <w:rPr>
                <w:rFonts w:asciiTheme="minorHAnsi" w:hAnsiTheme="minorHAnsi" w:cstheme="minorBidi"/>
                <w:sz w:val="20"/>
                <w:szCs w:val="20"/>
              </w:rPr>
              <w:t>https://portal.national.ncrs.nhs.uk/portal/</w:t>
            </w:r>
          </w:p>
        </w:tc>
        <w:tc>
          <w:tcPr>
            <w:tcW w:w="3358" w:type="dxa"/>
            <w:noWrap/>
          </w:tcPr>
          <w:p w14:paraId="64C8C39B" w14:textId="3708948A" w:rsidR="004B5528" w:rsidRPr="00F407A1" w:rsidRDefault="4C0C8174" w:rsidP="1519356A">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 xml:space="preserve">If ‘files’ is specified for </w:t>
            </w:r>
            <w:proofErr w:type="spellStart"/>
            <w:r w:rsidRPr="1519356A">
              <w:rPr>
                <w:rFonts w:asciiTheme="minorHAnsi" w:hAnsiTheme="minorHAnsi" w:cstheme="minorBidi"/>
                <w:sz w:val="20"/>
                <w:szCs w:val="20"/>
              </w:rPr>
              <w:t>LaunchAppsType</w:t>
            </w:r>
            <w:proofErr w:type="spellEnd"/>
            <w:r w:rsidRPr="1519356A">
              <w:rPr>
                <w:rFonts w:asciiTheme="minorHAnsi" w:hAnsiTheme="minorHAnsi" w:cstheme="minorBidi"/>
                <w:sz w:val="20"/>
                <w:szCs w:val="20"/>
              </w:rPr>
              <w:t>, this will be either a semi-colon delimited set of paths to launch applications or URI’s. If ‘directory’ is specified, this will be a single path for the directory in question. A typical entry would be the URL for the Portal.</w:t>
            </w:r>
          </w:p>
        </w:tc>
      </w:tr>
      <w:tr w:rsidR="004B5528" w:rsidRPr="00250C63" w14:paraId="64C8C3A0" w14:textId="77777777" w:rsidTr="738EDBC1">
        <w:trPr>
          <w:trHeight w:val="300"/>
        </w:trPr>
        <w:tc>
          <w:tcPr>
            <w:cnfStyle w:val="001000000000" w:firstRow="0" w:lastRow="0" w:firstColumn="1" w:lastColumn="0" w:oddVBand="0" w:evenVBand="0" w:oddHBand="0" w:evenHBand="0" w:firstRowFirstColumn="0" w:firstRowLastColumn="0" w:lastRowFirstColumn="0" w:lastRowLastColumn="0"/>
            <w:tcW w:w="2479" w:type="dxa"/>
            <w:noWrap/>
          </w:tcPr>
          <w:p w14:paraId="64C8C39D" w14:textId="77777777" w:rsidR="004B5528" w:rsidRPr="00BB68D9" w:rsidRDefault="004B5528" w:rsidP="00C07B79">
            <w:pPr>
              <w:spacing w:after="0"/>
              <w:rPr>
                <w:rFonts w:asciiTheme="minorHAnsi" w:hAnsiTheme="minorHAnsi" w:cstheme="minorHAnsi"/>
                <w:b w:val="0"/>
                <w:sz w:val="20"/>
                <w:szCs w:val="20"/>
              </w:rPr>
            </w:pPr>
            <w:proofErr w:type="spellStart"/>
            <w:r w:rsidRPr="008B6A52">
              <w:rPr>
                <w:rFonts w:asciiTheme="minorHAnsi" w:hAnsiTheme="minorHAnsi" w:cstheme="minorHAnsi"/>
                <w:sz w:val="20"/>
                <w:szCs w:val="20"/>
              </w:rPr>
              <w:t>EnableTrainingOption</w:t>
            </w:r>
            <w:proofErr w:type="spellEnd"/>
            <w:r>
              <w:rPr>
                <w:rFonts w:asciiTheme="minorHAnsi" w:hAnsiTheme="minorHAnsi" w:cstheme="minorHAnsi"/>
                <w:b w:val="0"/>
                <w:sz w:val="20"/>
                <w:szCs w:val="20"/>
              </w:rPr>
              <w:t xml:space="preserve"> (REG_SZ)</w:t>
            </w:r>
          </w:p>
        </w:tc>
        <w:tc>
          <w:tcPr>
            <w:tcW w:w="2009" w:type="dxa"/>
            <w:noWrap/>
          </w:tcPr>
          <w:p w14:paraId="64C8C39E" w14:textId="77777777" w:rsidR="004B5528" w:rsidRPr="00250C63"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false</w:t>
            </w:r>
          </w:p>
        </w:tc>
        <w:tc>
          <w:tcPr>
            <w:tcW w:w="2009" w:type="dxa"/>
          </w:tcPr>
          <w:p w14:paraId="202C9AD0" w14:textId="70DD7031" w:rsidR="490186C7" w:rsidRDefault="6904E0BA" w:rsidP="3D0175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3D017590">
              <w:rPr>
                <w:rFonts w:asciiTheme="minorHAnsi" w:hAnsiTheme="minorHAnsi" w:cstheme="minorBidi"/>
                <w:sz w:val="20"/>
                <w:szCs w:val="20"/>
              </w:rPr>
              <w:t>true</w:t>
            </w:r>
          </w:p>
          <w:p w14:paraId="1A7D2433" w14:textId="123FCBB2" w:rsidR="490186C7" w:rsidRDefault="6904E0BA" w:rsidP="3D01759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3D017590">
              <w:rPr>
                <w:rFonts w:asciiTheme="minorHAnsi" w:hAnsiTheme="minorHAnsi" w:cstheme="minorBidi"/>
                <w:sz w:val="20"/>
                <w:szCs w:val="20"/>
              </w:rPr>
              <w:t>false</w:t>
            </w:r>
          </w:p>
        </w:tc>
        <w:tc>
          <w:tcPr>
            <w:tcW w:w="3358" w:type="dxa"/>
            <w:noWrap/>
          </w:tcPr>
          <w:p w14:paraId="64C8C39F" w14:textId="77777777" w:rsidR="004B5528" w:rsidRPr="00250C63" w:rsidRDefault="004B5528"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50C63">
              <w:rPr>
                <w:rFonts w:asciiTheme="minorHAnsi" w:hAnsiTheme="minorHAnsi" w:cstheme="minorHAnsi"/>
                <w:sz w:val="20"/>
                <w:szCs w:val="20"/>
              </w:rPr>
              <w:t xml:space="preserve">If enabled the training mode option is displayed </w:t>
            </w:r>
            <w:r>
              <w:rPr>
                <w:rFonts w:asciiTheme="minorHAnsi" w:hAnsiTheme="minorHAnsi" w:cstheme="minorHAnsi"/>
                <w:sz w:val="20"/>
                <w:szCs w:val="20"/>
              </w:rPr>
              <w:t>on</w:t>
            </w:r>
            <w:r w:rsidRPr="00250C63">
              <w:rPr>
                <w:rFonts w:asciiTheme="minorHAnsi" w:hAnsiTheme="minorHAnsi" w:cstheme="minorHAnsi"/>
                <w:sz w:val="20"/>
                <w:szCs w:val="20"/>
              </w:rPr>
              <w:t xml:space="preserve"> the passcode </w:t>
            </w:r>
            <w:r>
              <w:rPr>
                <w:rFonts w:asciiTheme="minorHAnsi" w:hAnsiTheme="minorHAnsi" w:cstheme="minorHAnsi"/>
                <w:sz w:val="20"/>
                <w:szCs w:val="20"/>
              </w:rPr>
              <w:t>form.</w:t>
            </w:r>
          </w:p>
        </w:tc>
      </w:tr>
      <w:tr w:rsidR="004B5528" w:rsidRPr="00250C63" w14:paraId="64C8C3A5" w14:textId="77777777" w:rsidTr="738EDB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noWrap/>
            <w:hideMark/>
          </w:tcPr>
          <w:p w14:paraId="64C8C3A1" w14:textId="77777777" w:rsidR="004B5528" w:rsidRDefault="004B5528"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IdleWaitPeriodInSeconds</w:t>
            </w:r>
            <w:proofErr w:type="spellEnd"/>
            <w:r>
              <w:rPr>
                <w:rFonts w:asciiTheme="minorHAnsi" w:hAnsiTheme="minorHAnsi" w:cstheme="minorHAnsi"/>
                <w:sz w:val="20"/>
                <w:szCs w:val="20"/>
              </w:rPr>
              <w:t xml:space="preserve"> </w:t>
            </w:r>
          </w:p>
          <w:p w14:paraId="64C8C3A2" w14:textId="77777777" w:rsidR="004B5528" w:rsidRPr="004E567F" w:rsidRDefault="004B5528" w:rsidP="00C07B79">
            <w:pPr>
              <w:spacing w:after="0"/>
              <w:rPr>
                <w:rFonts w:asciiTheme="minorHAnsi" w:hAnsiTheme="minorHAnsi" w:cstheme="minorHAnsi"/>
                <w:b w:val="0"/>
                <w:sz w:val="20"/>
                <w:szCs w:val="20"/>
              </w:rPr>
            </w:pPr>
            <w:r>
              <w:rPr>
                <w:rFonts w:asciiTheme="minorHAnsi" w:hAnsiTheme="minorHAnsi" w:cstheme="minorHAnsi"/>
                <w:b w:val="0"/>
                <w:sz w:val="20"/>
                <w:szCs w:val="20"/>
              </w:rPr>
              <w:t>(REG_DWORD)</w:t>
            </w:r>
          </w:p>
        </w:tc>
        <w:tc>
          <w:tcPr>
            <w:tcW w:w="2009" w:type="dxa"/>
            <w:noWrap/>
            <w:hideMark/>
          </w:tcPr>
          <w:p w14:paraId="64C8C3A3" w14:textId="77777777" w:rsidR="004B5528" w:rsidRPr="00250C63" w:rsidRDefault="004B5528" w:rsidP="00C07B79">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50C63">
              <w:rPr>
                <w:rFonts w:asciiTheme="minorHAnsi" w:hAnsiTheme="minorHAnsi" w:cstheme="minorHAnsi"/>
                <w:sz w:val="20"/>
                <w:szCs w:val="20"/>
              </w:rPr>
              <w:t>1800</w:t>
            </w:r>
          </w:p>
        </w:tc>
        <w:tc>
          <w:tcPr>
            <w:tcW w:w="2009" w:type="dxa"/>
          </w:tcPr>
          <w:p w14:paraId="31529025" w14:textId="663C08CB" w:rsidR="47274282" w:rsidRDefault="56D981D2" w:rsidP="00E90311">
            <w:pPr>
              <w:pStyle w:val="Plain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3D017590">
              <w:rPr>
                <w:rFonts w:asciiTheme="minorHAnsi" w:hAnsiTheme="minorHAnsi" w:cstheme="minorBidi"/>
                <w:sz w:val="20"/>
                <w:szCs w:val="20"/>
              </w:rPr>
              <w:t>Between 0 &amp; 36000</w:t>
            </w:r>
          </w:p>
        </w:tc>
        <w:tc>
          <w:tcPr>
            <w:tcW w:w="3358" w:type="dxa"/>
            <w:noWrap/>
            <w:hideMark/>
          </w:tcPr>
          <w:p w14:paraId="64C8C3A4" w14:textId="56C43291" w:rsidR="004B5528" w:rsidRPr="008B6A52" w:rsidRDefault="4C0C8174" w:rsidP="1519356A">
            <w:pPr>
              <w:pStyle w:val="Plain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 xml:space="preserve">The time (in seconds) that the user session is allowed to be idle before it ‘Windows locks’ the screen </w:t>
            </w:r>
            <w:r w:rsidR="007C3EC1">
              <w:br/>
            </w:r>
            <w:r w:rsidR="007C3EC1">
              <w:br/>
            </w:r>
            <w:r w:rsidRPr="1519356A">
              <w:rPr>
                <w:rFonts w:asciiTheme="minorHAnsi" w:hAnsiTheme="minorHAnsi" w:cstheme="minorBidi"/>
                <w:sz w:val="20"/>
                <w:szCs w:val="20"/>
              </w:rPr>
              <w:t>This timer is active in ‘Session Lock’ and ‘Normal’ modes, and ‘Mobilit</w:t>
            </w:r>
            <w:r w:rsidR="1B1E5419" w:rsidRPr="1519356A">
              <w:rPr>
                <w:rFonts w:asciiTheme="minorHAnsi" w:hAnsiTheme="minorHAnsi" w:cstheme="minorBidi"/>
                <w:sz w:val="20"/>
                <w:szCs w:val="20"/>
              </w:rPr>
              <w:t>y</w:t>
            </w:r>
            <w:r w:rsidRPr="1519356A">
              <w:rPr>
                <w:rFonts w:asciiTheme="minorHAnsi" w:hAnsiTheme="minorHAnsi" w:cstheme="minorBidi"/>
                <w:sz w:val="20"/>
                <w:szCs w:val="20"/>
              </w:rPr>
              <w:t xml:space="preserve"> mode</w:t>
            </w:r>
            <w:r w:rsidR="1B1E5419" w:rsidRPr="1519356A">
              <w:rPr>
                <w:rFonts w:asciiTheme="minorHAnsi" w:hAnsiTheme="minorHAnsi" w:cstheme="minorBidi"/>
                <w:sz w:val="20"/>
                <w:szCs w:val="20"/>
              </w:rPr>
              <w:t>’</w:t>
            </w:r>
            <w:r w:rsidRPr="1519356A">
              <w:rPr>
                <w:rFonts w:asciiTheme="minorHAnsi" w:hAnsiTheme="minorHAnsi" w:cstheme="minorBidi"/>
                <w:sz w:val="20"/>
                <w:szCs w:val="20"/>
              </w:rPr>
              <w:t xml:space="preserve"> whilst the Smartcard is present. In ‘Mobility mode</w:t>
            </w:r>
            <w:r w:rsidR="1B1E5419" w:rsidRPr="1519356A">
              <w:rPr>
                <w:rFonts w:asciiTheme="minorHAnsi" w:hAnsiTheme="minorHAnsi" w:cstheme="minorBidi"/>
                <w:sz w:val="20"/>
                <w:szCs w:val="20"/>
              </w:rPr>
              <w:t>’</w:t>
            </w:r>
            <w:r w:rsidRPr="1519356A">
              <w:rPr>
                <w:rFonts w:asciiTheme="minorHAnsi" w:hAnsiTheme="minorHAnsi" w:cstheme="minorBidi"/>
                <w:sz w:val="20"/>
                <w:szCs w:val="20"/>
              </w:rPr>
              <w:t xml:space="preserve"> whilst the Smartcard is removed, mobility idle timer takes over and ‘</w:t>
            </w:r>
            <w:proofErr w:type="spellStart"/>
            <w:r w:rsidRPr="1519356A">
              <w:rPr>
                <w:rFonts w:asciiTheme="minorHAnsi" w:hAnsiTheme="minorHAnsi" w:cstheme="minorBidi"/>
                <w:sz w:val="20"/>
                <w:szCs w:val="20"/>
              </w:rPr>
              <w:t>IdleWaitPeriodInSeconds</w:t>
            </w:r>
            <w:proofErr w:type="spellEnd"/>
            <w:r w:rsidRPr="1519356A">
              <w:rPr>
                <w:rFonts w:asciiTheme="minorHAnsi" w:hAnsiTheme="minorHAnsi" w:cstheme="minorBidi"/>
                <w:sz w:val="20"/>
                <w:szCs w:val="20"/>
              </w:rPr>
              <w:t>’ is stopped.</w:t>
            </w:r>
          </w:p>
        </w:tc>
      </w:tr>
      <w:tr w:rsidR="0086345B" w:rsidRPr="00C549AA" w14:paraId="64C8C3AA"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A6" w14:textId="77777777" w:rsidR="0086345B" w:rsidRPr="00F26D92" w:rsidRDefault="0086345B" w:rsidP="00C07B79">
            <w:pPr>
              <w:spacing w:after="0"/>
              <w:rPr>
                <w:rFonts w:asciiTheme="minorHAnsi" w:hAnsiTheme="minorHAnsi" w:cstheme="minorHAnsi"/>
                <w:sz w:val="20"/>
                <w:szCs w:val="20"/>
              </w:rPr>
            </w:pPr>
            <w:proofErr w:type="spellStart"/>
            <w:r w:rsidRPr="00F26D92">
              <w:rPr>
                <w:rFonts w:asciiTheme="minorHAnsi" w:hAnsiTheme="minorHAnsi" w:cstheme="minorHAnsi"/>
                <w:sz w:val="20"/>
                <w:szCs w:val="20"/>
              </w:rPr>
              <w:t>TimeAllowedLockedUntilLogoffInSeconds</w:t>
            </w:r>
            <w:proofErr w:type="spellEnd"/>
            <w:r>
              <w:rPr>
                <w:rFonts w:asciiTheme="minorHAnsi" w:hAnsiTheme="minorHAnsi" w:cstheme="minorHAnsi"/>
                <w:sz w:val="20"/>
                <w:szCs w:val="20"/>
              </w:rPr>
              <w:br/>
            </w:r>
            <w:r w:rsidRPr="00F26D92">
              <w:rPr>
                <w:rFonts w:asciiTheme="minorHAnsi" w:hAnsiTheme="minorHAnsi" w:cstheme="minorHAnsi"/>
                <w:b w:val="0"/>
                <w:sz w:val="20"/>
                <w:szCs w:val="20"/>
              </w:rPr>
              <w:t>(REG_SZ)</w:t>
            </w:r>
          </w:p>
          <w:p w14:paraId="64C8C3A7" w14:textId="77777777" w:rsidR="0086345B" w:rsidRPr="00C549AA" w:rsidRDefault="0086345B" w:rsidP="00C07B79">
            <w:pPr>
              <w:rPr>
                <w:sz w:val="20"/>
                <w:szCs w:val="20"/>
              </w:rPr>
            </w:pPr>
          </w:p>
        </w:tc>
        <w:tc>
          <w:tcPr>
            <w:tcW w:w="2009" w:type="dxa"/>
          </w:tcPr>
          <w:p w14:paraId="64C8C3A8" w14:textId="77777777" w:rsidR="0086345B" w:rsidRPr="001B3B6E" w:rsidRDefault="0086345B" w:rsidP="00C07B7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15000</w:t>
            </w:r>
          </w:p>
        </w:tc>
        <w:tc>
          <w:tcPr>
            <w:tcW w:w="2009" w:type="dxa"/>
          </w:tcPr>
          <w:p w14:paraId="59AD1D9F" w14:textId="0B72037E" w:rsidR="4FC70CBF" w:rsidRDefault="4FC70CBF" w:rsidP="557F18E3">
            <w:pPr>
              <w:cnfStyle w:val="000000000000" w:firstRow="0" w:lastRow="0" w:firstColumn="0" w:lastColumn="0" w:oddVBand="0" w:evenVBand="0" w:oddHBand="0" w:evenHBand="0" w:firstRowFirstColumn="0" w:firstRowLastColumn="0" w:lastRowFirstColumn="0" w:lastRowLastColumn="0"/>
              <w:rPr>
                <w:sz w:val="20"/>
                <w:szCs w:val="20"/>
              </w:rPr>
            </w:pPr>
            <w:r w:rsidRPr="557F18E3">
              <w:rPr>
                <w:sz w:val="20"/>
                <w:szCs w:val="20"/>
              </w:rPr>
              <w:t>Between 15000 &amp; 28500</w:t>
            </w:r>
          </w:p>
        </w:tc>
        <w:tc>
          <w:tcPr>
            <w:tcW w:w="3358" w:type="dxa"/>
          </w:tcPr>
          <w:p w14:paraId="64C8C3A9" w14:textId="4A5700A3" w:rsidR="0086345B" w:rsidRPr="00C549AA" w:rsidRDefault="42453D9C" w:rsidP="00C07B79">
            <w:pPr>
              <w:cnfStyle w:val="000000000000" w:firstRow="0" w:lastRow="0" w:firstColumn="0" w:lastColumn="0" w:oddVBand="0" w:evenVBand="0" w:oddHBand="0" w:evenHBand="0" w:firstRowFirstColumn="0" w:firstRowLastColumn="0" w:lastRowFirstColumn="0" w:lastRowLastColumn="0"/>
            </w:pPr>
            <w:r w:rsidRPr="1519356A">
              <w:rPr>
                <w:sz w:val="20"/>
                <w:szCs w:val="20"/>
              </w:rPr>
              <w:t>The time (in seconds) that the user is allowed to maintain a locked (Windows) screen before the user is logged out</w:t>
            </w:r>
            <w:r w:rsidR="44D3BC88" w:rsidRPr="1519356A">
              <w:rPr>
                <w:sz w:val="20"/>
                <w:szCs w:val="20"/>
              </w:rPr>
              <w:t>.</w:t>
            </w:r>
          </w:p>
        </w:tc>
      </w:tr>
      <w:tr w:rsidR="0086345B" w:rsidRPr="00C549AA" w14:paraId="64C8C3AE"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AB" w14:textId="77777777" w:rsidR="0086345B" w:rsidRPr="00C549AA" w:rsidRDefault="0086345B" w:rsidP="00C07B79">
            <w:pPr>
              <w:rPr>
                <w:sz w:val="20"/>
                <w:szCs w:val="20"/>
              </w:rPr>
            </w:pPr>
            <w:proofErr w:type="spellStart"/>
            <w:r w:rsidRPr="00C549AA">
              <w:rPr>
                <w:sz w:val="20"/>
                <w:szCs w:val="20"/>
              </w:rPr>
              <w:lastRenderedPageBreak/>
              <w:t>MobilityPersistence_Available</w:t>
            </w:r>
            <w:proofErr w:type="spellEnd"/>
            <w:r>
              <w:rPr>
                <w:sz w:val="20"/>
                <w:szCs w:val="20"/>
              </w:rPr>
              <w:br/>
            </w:r>
            <w:r w:rsidRPr="001B3B6E">
              <w:rPr>
                <w:b w:val="0"/>
                <w:sz w:val="20"/>
                <w:szCs w:val="20"/>
              </w:rPr>
              <w:t>(REG_SZ)</w:t>
            </w:r>
          </w:p>
        </w:tc>
        <w:tc>
          <w:tcPr>
            <w:tcW w:w="2009" w:type="dxa"/>
          </w:tcPr>
          <w:p w14:paraId="64C8C3AC" w14:textId="77777777" w:rsidR="0086345B" w:rsidRPr="001B3B6E" w:rsidRDefault="0086345B" w:rsidP="00C07B79">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w:t>
            </w:r>
            <w:r w:rsidRPr="001B3B6E">
              <w:rPr>
                <w:sz w:val="20"/>
                <w:szCs w:val="20"/>
              </w:rPr>
              <w:t>alse</w:t>
            </w:r>
          </w:p>
        </w:tc>
        <w:tc>
          <w:tcPr>
            <w:tcW w:w="2009" w:type="dxa"/>
          </w:tcPr>
          <w:p w14:paraId="1B7BCAD6" w14:textId="5524A967" w:rsidR="7749F934" w:rsidRDefault="7749F934" w:rsidP="557F18E3">
            <w:pPr>
              <w:cnfStyle w:val="000000100000" w:firstRow="0" w:lastRow="0" w:firstColumn="0" w:lastColumn="0" w:oddVBand="0" w:evenVBand="0" w:oddHBand="1" w:evenHBand="0" w:firstRowFirstColumn="0" w:firstRowLastColumn="0" w:lastRowFirstColumn="0" w:lastRowLastColumn="0"/>
              <w:rPr>
                <w:sz w:val="20"/>
                <w:szCs w:val="20"/>
              </w:rPr>
            </w:pPr>
            <w:r w:rsidRPr="557F18E3">
              <w:rPr>
                <w:sz w:val="20"/>
                <w:szCs w:val="20"/>
              </w:rPr>
              <w:t>true</w:t>
            </w:r>
          </w:p>
          <w:p w14:paraId="0915BE30" w14:textId="26F20F80" w:rsidR="7749F934" w:rsidRDefault="7749F934" w:rsidP="557F18E3">
            <w:pPr>
              <w:cnfStyle w:val="000000100000" w:firstRow="0" w:lastRow="0" w:firstColumn="0" w:lastColumn="0" w:oddVBand="0" w:evenVBand="0" w:oddHBand="1" w:evenHBand="0" w:firstRowFirstColumn="0" w:firstRowLastColumn="0" w:lastRowFirstColumn="0" w:lastRowLastColumn="0"/>
              <w:rPr>
                <w:sz w:val="20"/>
                <w:szCs w:val="20"/>
              </w:rPr>
            </w:pPr>
            <w:r w:rsidRPr="557F18E3">
              <w:rPr>
                <w:sz w:val="20"/>
                <w:szCs w:val="20"/>
              </w:rPr>
              <w:t>false</w:t>
            </w:r>
          </w:p>
        </w:tc>
        <w:tc>
          <w:tcPr>
            <w:tcW w:w="3358" w:type="dxa"/>
          </w:tcPr>
          <w:p w14:paraId="64C8C3AD" w14:textId="6DFE6C41" w:rsidR="0086345B" w:rsidRPr="00C549AA" w:rsidRDefault="42453D9C" w:rsidP="00C07B79">
            <w:pPr>
              <w:cnfStyle w:val="000000100000" w:firstRow="0" w:lastRow="0" w:firstColumn="0" w:lastColumn="0" w:oddVBand="0" w:evenVBand="0" w:oddHBand="1" w:evenHBand="0" w:firstRowFirstColumn="0" w:firstRowLastColumn="0" w:lastRowFirstColumn="0" w:lastRowLastColumn="0"/>
              <w:rPr>
                <w:sz w:val="20"/>
                <w:szCs w:val="20"/>
              </w:rPr>
            </w:pPr>
            <w:r w:rsidRPr="1519356A">
              <w:rPr>
                <w:sz w:val="20"/>
                <w:szCs w:val="20"/>
              </w:rPr>
              <w:t xml:space="preserve">If enabled, this setting makes the mobility persistence toggle available on the passcode form. </w:t>
            </w:r>
          </w:p>
        </w:tc>
      </w:tr>
      <w:tr w:rsidR="00D27449" w:rsidRPr="00C549AA" w14:paraId="0C41704D"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tcPr>
          <w:p w14:paraId="196D2AC6" w14:textId="24FA7438" w:rsidR="00D27449" w:rsidRPr="00C549AA" w:rsidRDefault="00D27449" w:rsidP="00D27449">
            <w:pPr>
              <w:rPr>
                <w:sz w:val="20"/>
                <w:szCs w:val="20"/>
              </w:rPr>
            </w:pPr>
            <w:proofErr w:type="spellStart"/>
            <w:r>
              <w:rPr>
                <w:sz w:val="20"/>
                <w:szCs w:val="20"/>
              </w:rPr>
              <w:t>ConfigTheme</w:t>
            </w:r>
            <w:proofErr w:type="spellEnd"/>
            <w:r>
              <w:rPr>
                <w:sz w:val="20"/>
                <w:szCs w:val="20"/>
              </w:rPr>
              <w:t>**</w:t>
            </w:r>
            <w:r>
              <w:rPr>
                <w:sz w:val="20"/>
                <w:szCs w:val="20"/>
              </w:rPr>
              <w:br/>
            </w:r>
            <w:r w:rsidRPr="001B3B6E">
              <w:rPr>
                <w:b w:val="0"/>
                <w:sz w:val="20"/>
                <w:szCs w:val="20"/>
              </w:rPr>
              <w:t>(REG_SZ)</w:t>
            </w:r>
          </w:p>
        </w:tc>
        <w:tc>
          <w:tcPr>
            <w:tcW w:w="2009" w:type="dxa"/>
          </w:tcPr>
          <w:p w14:paraId="0C0EB2F1" w14:textId="2909F4CA" w:rsidR="00D27449" w:rsidRDefault="00C24E3C" w:rsidP="00D2744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Off</w:t>
            </w:r>
          </w:p>
        </w:tc>
        <w:tc>
          <w:tcPr>
            <w:tcW w:w="2009" w:type="dxa"/>
          </w:tcPr>
          <w:p w14:paraId="2AF391B2" w14:textId="12153B9B" w:rsidR="00D27449" w:rsidRPr="557F18E3" w:rsidRDefault="00D27449" w:rsidP="00D27449">
            <w:pPr>
              <w:cnfStyle w:val="000000000000" w:firstRow="0" w:lastRow="0" w:firstColumn="0" w:lastColumn="0" w:oddVBand="0" w:evenVBand="0" w:oddHBand="0" w:evenHBand="0" w:firstRowFirstColumn="0" w:firstRowLastColumn="0" w:lastRowFirstColumn="0" w:lastRowLastColumn="0"/>
              <w:rPr>
                <w:sz w:val="20"/>
                <w:szCs w:val="20"/>
              </w:rPr>
            </w:pPr>
            <w:r w:rsidRPr="557F18E3">
              <w:rPr>
                <w:sz w:val="20"/>
                <w:szCs w:val="20"/>
              </w:rPr>
              <w:t>Off’, ‘Minimal’, ‘Medium’, ‘Maximum</w:t>
            </w:r>
          </w:p>
        </w:tc>
        <w:tc>
          <w:tcPr>
            <w:tcW w:w="3358" w:type="dxa"/>
          </w:tcPr>
          <w:p w14:paraId="5D291618" w14:textId="20E2AF8F" w:rsidR="00D27449" w:rsidRPr="1519356A" w:rsidRDefault="00D27449" w:rsidP="00D27449">
            <w:pPr>
              <w:cnfStyle w:val="000000000000" w:firstRow="0" w:lastRow="0" w:firstColumn="0" w:lastColumn="0" w:oddVBand="0" w:evenVBand="0" w:oddHBand="0" w:evenHBand="0" w:firstRowFirstColumn="0" w:firstRowLastColumn="0" w:lastRowFirstColumn="0" w:lastRowLastColumn="0"/>
              <w:rPr>
                <w:sz w:val="20"/>
                <w:szCs w:val="20"/>
              </w:rPr>
            </w:pPr>
            <w:r w:rsidRPr="557F18E3">
              <w:rPr>
                <w:sz w:val="20"/>
                <w:szCs w:val="20"/>
              </w:rPr>
              <w:t xml:space="preserve">Defines the theme for timers used in ‘Mobility mode’. </w:t>
            </w:r>
            <w:r>
              <w:br/>
            </w:r>
            <w:r w:rsidRPr="557F18E3">
              <w:rPr>
                <w:sz w:val="20"/>
                <w:szCs w:val="20"/>
              </w:rPr>
              <w:t xml:space="preserve">The settings associated with each theme are defined in the </w:t>
            </w:r>
            <w:hyperlink w:anchor="_**Config_Themes" w:history="1">
              <w:r w:rsidRPr="00C24E3C">
                <w:rPr>
                  <w:rStyle w:val="Hyperlink"/>
                  <w:rFonts w:ascii="Arial" w:hAnsi="Arial"/>
                  <w:sz w:val="20"/>
                  <w:szCs w:val="20"/>
                  <w:lang w:eastAsia="en-US"/>
                </w:rPr>
                <w:t>‘</w:t>
              </w:r>
              <w:r w:rsidRPr="00C24E3C">
                <w:rPr>
                  <w:rStyle w:val="Hyperlink"/>
                  <w:sz w:val="20"/>
                  <w:szCs w:val="20"/>
                </w:rPr>
                <w:t>Config Themes</w:t>
              </w:r>
            </w:hyperlink>
            <w:r w:rsidRPr="557F18E3">
              <w:rPr>
                <w:sz w:val="20"/>
                <w:szCs w:val="20"/>
              </w:rPr>
              <w:t>’ section below.</w:t>
            </w:r>
          </w:p>
        </w:tc>
      </w:tr>
      <w:tr w:rsidR="00D27449" w:rsidRPr="00C549AA" w14:paraId="64C8C3B6"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B3" w14:textId="77777777" w:rsidR="00D27449" w:rsidRPr="00C549AA" w:rsidRDefault="00D27449" w:rsidP="00D27449">
            <w:pPr>
              <w:rPr>
                <w:sz w:val="20"/>
                <w:szCs w:val="20"/>
              </w:rPr>
            </w:pPr>
            <w:proofErr w:type="spellStart"/>
            <w:r w:rsidRPr="00C549AA">
              <w:rPr>
                <w:sz w:val="20"/>
                <w:szCs w:val="20"/>
              </w:rPr>
              <w:t>SessionLockPersistence_Enabled</w:t>
            </w:r>
            <w:proofErr w:type="spellEnd"/>
            <w:r>
              <w:rPr>
                <w:sz w:val="20"/>
                <w:szCs w:val="20"/>
              </w:rPr>
              <w:br/>
            </w:r>
            <w:r w:rsidRPr="001B3B6E">
              <w:rPr>
                <w:b w:val="0"/>
                <w:sz w:val="20"/>
                <w:szCs w:val="20"/>
              </w:rPr>
              <w:t>(REG_SZ)</w:t>
            </w:r>
          </w:p>
        </w:tc>
        <w:tc>
          <w:tcPr>
            <w:tcW w:w="2009" w:type="dxa"/>
          </w:tcPr>
          <w:p w14:paraId="64C8C3B4" w14:textId="77777777" w:rsidR="00D27449" w:rsidRPr="001B3B6E"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false</w:t>
            </w:r>
          </w:p>
        </w:tc>
        <w:tc>
          <w:tcPr>
            <w:tcW w:w="2009" w:type="dxa"/>
          </w:tcPr>
          <w:p w14:paraId="11B615F4" w14:textId="74BE8767" w:rsidR="00D27449"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sidRPr="557F18E3">
              <w:rPr>
                <w:sz w:val="20"/>
                <w:szCs w:val="20"/>
              </w:rPr>
              <w:t>True</w:t>
            </w:r>
          </w:p>
          <w:p w14:paraId="1BB74193" w14:textId="09914317" w:rsidR="00D27449"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sidRPr="738EDBC1">
              <w:rPr>
                <w:sz w:val="20"/>
                <w:szCs w:val="20"/>
              </w:rPr>
              <w:t>false</w:t>
            </w:r>
          </w:p>
        </w:tc>
        <w:tc>
          <w:tcPr>
            <w:tcW w:w="3358" w:type="dxa"/>
          </w:tcPr>
          <w:p w14:paraId="64C8C3B5" w14:textId="0AEA66A5" w:rsidR="00D27449" w:rsidRPr="00C549AA"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sidRPr="738EDBC1">
              <w:rPr>
                <w:sz w:val="20"/>
                <w:szCs w:val="20"/>
              </w:rPr>
              <w:t>Switch on session lock persistence.</w:t>
            </w:r>
            <w:r>
              <w:br/>
            </w:r>
            <w:r>
              <w:br/>
            </w:r>
            <w:r w:rsidRPr="738EDBC1">
              <w:rPr>
                <w:sz w:val="20"/>
                <w:szCs w:val="20"/>
              </w:rPr>
              <w:t>Setting this value to ‘false’, or removing the key, enables the Identity Agent to operate under ‘Normal mode’.</w:t>
            </w:r>
          </w:p>
        </w:tc>
      </w:tr>
      <w:tr w:rsidR="00D27449" w:rsidRPr="00C549AA" w14:paraId="64C8C3BB"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B7" w14:textId="77777777" w:rsidR="00D27449" w:rsidRDefault="00D27449" w:rsidP="00D27449">
            <w:pPr>
              <w:spacing w:after="0"/>
              <w:rPr>
                <w:rFonts w:asciiTheme="minorHAnsi" w:hAnsiTheme="minorHAnsi" w:cstheme="minorHAnsi"/>
                <w:b w:val="0"/>
                <w:sz w:val="20"/>
                <w:szCs w:val="20"/>
              </w:rPr>
            </w:pPr>
            <w:proofErr w:type="spellStart"/>
            <w:r w:rsidRPr="00F407A1">
              <w:rPr>
                <w:rFonts w:asciiTheme="minorHAnsi" w:hAnsiTheme="minorHAnsi" w:cstheme="minorHAnsi"/>
                <w:sz w:val="20"/>
                <w:szCs w:val="20"/>
              </w:rPr>
              <w:t>ProcessesToKill</w:t>
            </w:r>
            <w:proofErr w:type="spellEnd"/>
          </w:p>
          <w:p w14:paraId="64C8C3B8" w14:textId="77777777" w:rsidR="00D27449" w:rsidRPr="00C549AA" w:rsidRDefault="00D27449" w:rsidP="00D27449">
            <w:pPr>
              <w:rPr>
                <w:sz w:val="20"/>
                <w:szCs w:val="20"/>
              </w:rPr>
            </w:pPr>
            <w:r>
              <w:rPr>
                <w:rFonts w:asciiTheme="minorHAnsi" w:hAnsiTheme="minorHAnsi" w:cstheme="minorHAnsi"/>
                <w:b w:val="0"/>
                <w:sz w:val="20"/>
                <w:szCs w:val="20"/>
              </w:rPr>
              <w:t>(REG_SZ)</w:t>
            </w:r>
          </w:p>
        </w:tc>
        <w:tc>
          <w:tcPr>
            <w:tcW w:w="2009" w:type="dxa"/>
          </w:tcPr>
          <w:p w14:paraId="64C8C3B9" w14:textId="363DF445" w:rsidR="00D27449" w:rsidRPr="001B3B6E" w:rsidRDefault="00D27449" w:rsidP="00D27449">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proofErr w:type="spellStart"/>
            <w:proofErr w:type="gramStart"/>
            <w:r w:rsidRPr="4F56BFCE">
              <w:rPr>
                <w:rFonts w:eastAsia="Arial" w:cs="Arial"/>
                <w:color w:val="1D1C1D"/>
                <w:sz w:val="22"/>
                <w:szCs w:val="22"/>
              </w:rPr>
              <w:t>java;iexplore</w:t>
            </w:r>
            <w:proofErr w:type="gramEnd"/>
            <w:r w:rsidRPr="4F56BFCE">
              <w:rPr>
                <w:rFonts w:eastAsia="Arial" w:cs="Arial"/>
                <w:color w:val="1D1C1D"/>
                <w:sz w:val="22"/>
                <w:szCs w:val="22"/>
              </w:rPr>
              <w:t>;chrome;firefox;msedge</w:t>
            </w:r>
            <w:proofErr w:type="spellEnd"/>
          </w:p>
        </w:tc>
        <w:tc>
          <w:tcPr>
            <w:tcW w:w="2009" w:type="dxa"/>
          </w:tcPr>
          <w:p w14:paraId="739989CD" w14:textId="3B8B1E89"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p>
        </w:tc>
        <w:tc>
          <w:tcPr>
            <w:tcW w:w="3358" w:type="dxa"/>
          </w:tcPr>
          <w:p w14:paraId="0B4B12D5" w14:textId="32420592"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The names of executables to kill when a Smartcard is removed, or another logoff event occurs. This can /include the names of on browser applications.</w:t>
            </w:r>
          </w:p>
          <w:p w14:paraId="64C8C3BA" w14:textId="6E852F74" w:rsidR="00D27449" w:rsidRPr="00C549AA" w:rsidRDefault="00D27449" w:rsidP="00D27449">
            <w:pPr>
              <w:cnfStyle w:val="000000000000" w:firstRow="0" w:lastRow="0" w:firstColumn="0" w:lastColumn="0" w:oddVBand="0" w:evenVBand="0" w:oddHBand="0" w:evenHBand="0" w:firstRowFirstColumn="0" w:firstRowLastColumn="0" w:lastRowFirstColumn="0" w:lastRowLastColumn="0"/>
              <w:rPr>
                <w:sz w:val="20"/>
                <w:szCs w:val="20"/>
              </w:rPr>
            </w:pPr>
            <w:r w:rsidRPr="1519356A">
              <w:rPr>
                <w:sz w:val="20"/>
                <w:szCs w:val="20"/>
              </w:rPr>
              <w:t>Note: Do not add the .exe to the end of the process.</w:t>
            </w:r>
          </w:p>
        </w:tc>
      </w:tr>
      <w:tr w:rsidR="00D27449" w:rsidRPr="00C549AA" w14:paraId="64C8C3C0"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BC" w14:textId="77777777" w:rsidR="00D27449" w:rsidRDefault="00D27449" w:rsidP="00D27449">
            <w:pPr>
              <w:spacing w:after="0"/>
              <w:rPr>
                <w:rFonts w:asciiTheme="minorHAnsi" w:hAnsiTheme="minorHAnsi" w:cstheme="minorHAnsi"/>
                <w:b w:val="0"/>
                <w:sz w:val="20"/>
                <w:szCs w:val="20"/>
              </w:rPr>
            </w:pPr>
            <w:proofErr w:type="spellStart"/>
            <w:r>
              <w:rPr>
                <w:rFonts w:asciiTheme="minorHAnsi" w:hAnsiTheme="minorHAnsi" w:cstheme="minorHAnsi"/>
                <w:sz w:val="20"/>
                <w:szCs w:val="20"/>
              </w:rPr>
              <w:t>NoRolesLogoff</w:t>
            </w:r>
            <w:proofErr w:type="spellEnd"/>
          </w:p>
          <w:p w14:paraId="64C8C3BD" w14:textId="77777777" w:rsidR="00D27449" w:rsidRPr="00C549AA" w:rsidRDefault="00D27449" w:rsidP="00D27449">
            <w:pPr>
              <w:rPr>
                <w:sz w:val="20"/>
                <w:szCs w:val="20"/>
              </w:rPr>
            </w:pPr>
            <w:r>
              <w:rPr>
                <w:rFonts w:asciiTheme="minorHAnsi" w:hAnsiTheme="minorHAnsi" w:cstheme="minorHAnsi"/>
                <w:b w:val="0"/>
                <w:sz w:val="20"/>
                <w:szCs w:val="20"/>
              </w:rPr>
              <w:t>(REG_SZ)</w:t>
            </w:r>
          </w:p>
        </w:tc>
        <w:tc>
          <w:tcPr>
            <w:tcW w:w="2009" w:type="dxa"/>
          </w:tcPr>
          <w:p w14:paraId="64C8C3BE" w14:textId="77777777" w:rsidR="00D27449" w:rsidRPr="001B3B6E"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Pr>
                <w:rFonts w:asciiTheme="minorHAnsi" w:hAnsiTheme="minorHAnsi" w:cstheme="minorHAnsi"/>
                <w:sz w:val="20"/>
                <w:szCs w:val="20"/>
              </w:rPr>
              <w:t>true</w:t>
            </w:r>
          </w:p>
        </w:tc>
        <w:tc>
          <w:tcPr>
            <w:tcW w:w="2009" w:type="dxa"/>
          </w:tcPr>
          <w:p w14:paraId="3537BC72" w14:textId="21640343"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 xml:space="preserve">True </w:t>
            </w:r>
          </w:p>
          <w:p w14:paraId="5BEBFB43" w14:textId="1C4EA005"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false</w:t>
            </w:r>
          </w:p>
        </w:tc>
        <w:tc>
          <w:tcPr>
            <w:tcW w:w="3358" w:type="dxa"/>
          </w:tcPr>
          <w:p w14:paraId="64C8C3BF" w14:textId="33B22F09" w:rsidR="00D27449" w:rsidRPr="00C549AA"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Pr>
                <w:rFonts w:asciiTheme="minorHAnsi" w:hAnsiTheme="minorHAnsi" w:cstheme="minorHAnsi"/>
                <w:sz w:val="20"/>
                <w:szCs w:val="20"/>
              </w:rPr>
              <w:t>Action to take if a user attempts to login with no roles assigned.  If set to ‘true’ a log out will occur, otherwise the user will remain logged in.</w:t>
            </w:r>
          </w:p>
        </w:tc>
      </w:tr>
      <w:tr w:rsidR="00D27449" w:rsidRPr="00C549AA" w14:paraId="67FECC2A"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tcPr>
          <w:p w14:paraId="2EE29CDF" w14:textId="77777777" w:rsidR="00D27449" w:rsidRDefault="00D27449" w:rsidP="00D27449">
            <w:pPr>
              <w:spacing w:after="0"/>
              <w:rPr>
                <w:rFonts w:asciiTheme="minorHAnsi" w:hAnsiTheme="minorHAnsi" w:cstheme="minorHAnsi"/>
                <w:sz w:val="20"/>
                <w:szCs w:val="20"/>
              </w:rPr>
            </w:pPr>
          </w:p>
        </w:tc>
        <w:tc>
          <w:tcPr>
            <w:tcW w:w="2009" w:type="dxa"/>
          </w:tcPr>
          <w:p w14:paraId="46A8D55A"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009" w:type="dxa"/>
          </w:tcPr>
          <w:p w14:paraId="0B8984A2" w14:textId="3F6EF4B3"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p>
        </w:tc>
        <w:tc>
          <w:tcPr>
            <w:tcW w:w="3358" w:type="dxa"/>
          </w:tcPr>
          <w:p w14:paraId="560DBC54"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D27449" w14:paraId="64C8C3C5"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C1" w14:textId="70EB1B80" w:rsidR="00D27449" w:rsidRDefault="00D27449" w:rsidP="00D27449">
            <w:pPr>
              <w:spacing w:after="0"/>
              <w:rPr>
                <w:rFonts w:asciiTheme="minorHAnsi" w:hAnsiTheme="minorHAnsi" w:cstheme="minorHAnsi"/>
                <w:b w:val="0"/>
                <w:sz w:val="20"/>
                <w:szCs w:val="20"/>
              </w:rPr>
            </w:pPr>
            <w:proofErr w:type="spellStart"/>
            <w:r>
              <w:rPr>
                <w:rFonts w:asciiTheme="minorHAnsi" w:hAnsiTheme="minorHAnsi" w:cstheme="minorHAnsi"/>
                <w:sz w:val="20"/>
                <w:szCs w:val="20"/>
              </w:rPr>
              <w:t>CardRemovalCheck</w:t>
            </w:r>
            <w:proofErr w:type="spellEnd"/>
          </w:p>
          <w:p w14:paraId="64C8C3C2" w14:textId="77777777" w:rsidR="00D27449" w:rsidRDefault="00D27449" w:rsidP="00D27449">
            <w:pPr>
              <w:spacing w:after="0"/>
              <w:rPr>
                <w:rFonts w:asciiTheme="minorHAnsi" w:hAnsiTheme="minorHAnsi" w:cstheme="minorHAnsi"/>
                <w:sz w:val="20"/>
                <w:szCs w:val="20"/>
              </w:rPr>
            </w:pPr>
            <w:r>
              <w:rPr>
                <w:rFonts w:asciiTheme="minorHAnsi" w:hAnsiTheme="minorHAnsi" w:cstheme="minorHAnsi"/>
                <w:b w:val="0"/>
                <w:sz w:val="20"/>
                <w:szCs w:val="20"/>
              </w:rPr>
              <w:t>(REG_SZ)</w:t>
            </w:r>
          </w:p>
        </w:tc>
        <w:tc>
          <w:tcPr>
            <w:tcW w:w="2009" w:type="dxa"/>
          </w:tcPr>
          <w:p w14:paraId="64C8C3C3" w14:textId="77777777"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true</w:t>
            </w:r>
          </w:p>
        </w:tc>
        <w:tc>
          <w:tcPr>
            <w:tcW w:w="2009" w:type="dxa"/>
          </w:tcPr>
          <w:p w14:paraId="42BEDB1C" w14:textId="6375B86C"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True</w:t>
            </w:r>
          </w:p>
          <w:p w14:paraId="2B70CC51" w14:textId="05670657"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false</w:t>
            </w:r>
          </w:p>
        </w:tc>
        <w:tc>
          <w:tcPr>
            <w:tcW w:w="3358" w:type="dxa"/>
          </w:tcPr>
          <w:p w14:paraId="64C8C3C4" w14:textId="3FFF280F"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b/>
                <w:bCs/>
                <w:sz w:val="20"/>
                <w:szCs w:val="20"/>
              </w:rPr>
              <w:t>For RA/RAMs</w:t>
            </w:r>
            <w:r w:rsidRPr="738EDBC1">
              <w:rPr>
                <w:rFonts w:asciiTheme="minorHAnsi" w:hAnsiTheme="minorHAnsi" w:cstheme="minorBidi"/>
                <w:sz w:val="20"/>
                <w:szCs w:val="20"/>
              </w:rPr>
              <w:t xml:space="preserve"> this registry value should be changed </w:t>
            </w:r>
            <w:proofErr w:type="spellStart"/>
            <w:proofErr w:type="gramStart"/>
            <w:r w:rsidRPr="738EDBC1">
              <w:rPr>
                <w:rFonts w:asciiTheme="minorHAnsi" w:hAnsiTheme="minorHAnsi" w:cstheme="minorBidi"/>
                <w:sz w:val="20"/>
                <w:szCs w:val="20"/>
              </w:rPr>
              <w:t>to‘</w:t>
            </w:r>
            <w:proofErr w:type="gramEnd"/>
            <w:r w:rsidRPr="738EDBC1">
              <w:rPr>
                <w:rFonts w:asciiTheme="minorHAnsi" w:hAnsiTheme="minorHAnsi" w:cstheme="minorBidi"/>
                <w:sz w:val="20"/>
                <w:szCs w:val="20"/>
              </w:rPr>
              <w:t>false</w:t>
            </w:r>
            <w:proofErr w:type="spellEnd"/>
            <w:r w:rsidRPr="738EDBC1">
              <w:rPr>
                <w:rFonts w:asciiTheme="minorHAnsi" w:hAnsiTheme="minorHAnsi" w:cstheme="minorBidi"/>
                <w:sz w:val="20"/>
                <w:szCs w:val="20"/>
              </w:rPr>
              <w:t xml:space="preserve">’. </w:t>
            </w:r>
          </w:p>
        </w:tc>
      </w:tr>
      <w:tr w:rsidR="00D27449" w:rsidRPr="00A61115" w14:paraId="64C8C3CE"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shd w:val="clear" w:color="auto" w:fill="auto"/>
          </w:tcPr>
          <w:p w14:paraId="64C8C3C8" w14:textId="77777777" w:rsidR="00D27449" w:rsidRPr="00645B95" w:rsidRDefault="00D27449" w:rsidP="00D27449">
            <w:pPr>
              <w:spacing w:after="0"/>
              <w:rPr>
                <w:rFonts w:asciiTheme="minorHAnsi" w:hAnsiTheme="minorHAnsi" w:cstheme="minorHAnsi"/>
                <w:sz w:val="20"/>
                <w:szCs w:val="20"/>
              </w:rPr>
            </w:pPr>
            <w:proofErr w:type="spellStart"/>
            <w:r w:rsidRPr="00645B95">
              <w:rPr>
                <w:rFonts w:asciiTheme="minorHAnsi" w:hAnsiTheme="minorHAnsi" w:cstheme="minorHAnsi"/>
                <w:sz w:val="20"/>
                <w:szCs w:val="20"/>
              </w:rPr>
              <w:t>TrustedCertificateIssuers</w:t>
            </w:r>
            <w:proofErr w:type="spellEnd"/>
          </w:p>
          <w:p w14:paraId="64C8C3C9" w14:textId="77777777" w:rsidR="00D27449" w:rsidRPr="00645B95" w:rsidRDefault="00D27449" w:rsidP="00D27449">
            <w:pPr>
              <w:spacing w:after="0"/>
              <w:rPr>
                <w:rFonts w:asciiTheme="minorHAnsi" w:hAnsiTheme="minorHAnsi" w:cstheme="minorHAnsi"/>
                <w:b w:val="0"/>
                <w:sz w:val="20"/>
                <w:szCs w:val="20"/>
              </w:rPr>
            </w:pPr>
            <w:r w:rsidRPr="00645B95">
              <w:rPr>
                <w:rFonts w:asciiTheme="minorHAnsi" w:hAnsiTheme="minorHAnsi" w:cstheme="minorHAnsi"/>
                <w:b w:val="0"/>
                <w:sz w:val="20"/>
                <w:szCs w:val="20"/>
              </w:rPr>
              <w:t>(REG_SZ)</w:t>
            </w:r>
          </w:p>
        </w:tc>
        <w:tc>
          <w:tcPr>
            <w:tcW w:w="2009" w:type="dxa"/>
            <w:shd w:val="clear" w:color="auto" w:fill="auto"/>
          </w:tcPr>
          <w:p w14:paraId="64C8C3CA" w14:textId="77777777" w:rsidR="00D27449" w:rsidRPr="00C07B7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i/>
                <w:sz w:val="20"/>
                <w:szCs w:val="20"/>
              </w:rPr>
            </w:pPr>
            <w:r w:rsidRPr="00C07B79">
              <w:rPr>
                <w:rFonts w:asciiTheme="minorHAnsi" w:hAnsiTheme="minorHAnsi" w:cstheme="minorHAnsi"/>
                <w:b/>
                <w:i/>
                <w:sz w:val="20"/>
                <w:szCs w:val="20"/>
              </w:rPr>
              <w:t>None</w:t>
            </w:r>
          </w:p>
        </w:tc>
        <w:tc>
          <w:tcPr>
            <w:tcW w:w="2009" w:type="dxa"/>
            <w:shd w:val="clear" w:color="auto" w:fill="auto"/>
          </w:tcPr>
          <w:p w14:paraId="2F9D4E6F"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sz w:val="20"/>
                <w:szCs w:val="20"/>
              </w:rPr>
            </w:pPr>
            <w:r w:rsidRPr="738EDBC1">
              <w:rPr>
                <w:rFonts w:asciiTheme="minorHAnsi" w:hAnsiTheme="minorHAnsi" w:cstheme="minorBidi"/>
                <w:b/>
                <w:bCs/>
                <w:sz w:val="20"/>
                <w:szCs w:val="20"/>
              </w:rPr>
              <w:t>LIVE</w:t>
            </w:r>
          </w:p>
          <w:p w14:paraId="20C6FC57"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cstheme="minorBidi"/>
                <w:sz w:val="20"/>
                <w:szCs w:val="20"/>
              </w:rPr>
            </w:pPr>
            <w:r w:rsidRPr="738EDBC1">
              <w:rPr>
                <w:rFonts w:cstheme="minorBidi"/>
                <w:sz w:val="20"/>
                <w:szCs w:val="20"/>
              </w:rPr>
              <w:t>CN=NHS Level 1C, OU=CA, O=</w:t>
            </w:r>
            <w:proofErr w:type="spellStart"/>
            <w:proofErr w:type="gramStart"/>
            <w:r w:rsidRPr="738EDBC1">
              <w:rPr>
                <w:rFonts w:cstheme="minorBidi"/>
                <w:sz w:val="20"/>
                <w:szCs w:val="20"/>
              </w:rPr>
              <w:t>nhs;CN</w:t>
            </w:r>
            <w:proofErr w:type="spellEnd"/>
            <w:proofErr w:type="gramEnd"/>
            <w:r w:rsidRPr="738EDBC1">
              <w:rPr>
                <w:rFonts w:cstheme="minorBidi"/>
                <w:sz w:val="20"/>
                <w:szCs w:val="20"/>
              </w:rPr>
              <w:t>=NHS Level 1D, OU=CA, O=</w:t>
            </w:r>
            <w:proofErr w:type="spellStart"/>
            <w:r w:rsidRPr="738EDBC1">
              <w:rPr>
                <w:rFonts w:cstheme="minorBidi"/>
                <w:sz w:val="20"/>
                <w:szCs w:val="20"/>
              </w:rPr>
              <w:t>nhs;CN</w:t>
            </w:r>
            <w:proofErr w:type="spellEnd"/>
            <w:r w:rsidRPr="738EDBC1">
              <w:rPr>
                <w:rFonts w:cstheme="minorBidi"/>
                <w:sz w:val="20"/>
                <w:szCs w:val="20"/>
              </w:rPr>
              <w:t>=NHS Authentication G2, OU=CA, O=</w:t>
            </w:r>
            <w:proofErr w:type="spellStart"/>
            <w:r w:rsidRPr="738EDBC1">
              <w:rPr>
                <w:rFonts w:cstheme="minorBidi"/>
                <w:sz w:val="20"/>
                <w:szCs w:val="20"/>
              </w:rPr>
              <w:t>nhs</w:t>
            </w:r>
            <w:proofErr w:type="spellEnd"/>
            <w:r w:rsidRPr="738EDBC1">
              <w:rPr>
                <w:rFonts w:cstheme="minorBidi"/>
                <w:sz w:val="20"/>
                <w:szCs w:val="20"/>
              </w:rPr>
              <w:t>, C=GB;CN=NHS Signing G2, OU=CA, O=</w:t>
            </w:r>
            <w:proofErr w:type="spellStart"/>
            <w:r w:rsidRPr="738EDBC1">
              <w:rPr>
                <w:rFonts w:cstheme="minorBidi"/>
                <w:sz w:val="20"/>
                <w:szCs w:val="20"/>
              </w:rPr>
              <w:t>nhs</w:t>
            </w:r>
            <w:proofErr w:type="spellEnd"/>
            <w:r w:rsidRPr="738EDBC1">
              <w:rPr>
                <w:rFonts w:cstheme="minorBidi"/>
                <w:sz w:val="20"/>
                <w:szCs w:val="20"/>
              </w:rPr>
              <w:t>, C=GB</w:t>
            </w:r>
          </w:p>
          <w:p w14:paraId="2F4B7C99"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sz w:val="20"/>
                <w:szCs w:val="20"/>
              </w:rPr>
              <w:t>For the test environments, place the following value in the registry:</w:t>
            </w:r>
          </w:p>
          <w:p w14:paraId="304CCA09" w14:textId="77777777"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b/>
                <w:bCs/>
                <w:color w:val="auto"/>
                <w:sz w:val="20"/>
                <w:szCs w:val="20"/>
              </w:rPr>
            </w:pPr>
            <w:r w:rsidRPr="738EDBC1">
              <w:rPr>
                <w:rFonts w:asciiTheme="minorHAnsi" w:hAnsiTheme="minorHAnsi" w:cstheme="minorBidi"/>
                <w:b/>
                <w:bCs/>
                <w:color w:val="auto"/>
                <w:sz w:val="20"/>
                <w:szCs w:val="20"/>
              </w:rPr>
              <w:t>INT</w:t>
            </w:r>
          </w:p>
          <w:p w14:paraId="0B86DD9E" w14:textId="1EFFFD85" w:rsidR="00D27449" w:rsidRDefault="00D27449" w:rsidP="00D27449">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738EDBC1">
              <w:rPr>
                <w:rFonts w:eastAsia="Arial" w:cs="Arial"/>
                <w:color w:val="1D1C1D"/>
                <w:sz w:val="22"/>
                <w:szCs w:val="22"/>
              </w:rPr>
              <w:t>CN=NHS INT Authentication G2, OU=CA, O=</w:t>
            </w:r>
            <w:proofErr w:type="spellStart"/>
            <w:r w:rsidRPr="738EDBC1">
              <w:rPr>
                <w:rFonts w:eastAsia="Arial" w:cs="Arial"/>
                <w:color w:val="1D1C1D"/>
                <w:sz w:val="22"/>
                <w:szCs w:val="22"/>
              </w:rPr>
              <w:t>nhs</w:t>
            </w:r>
            <w:proofErr w:type="spellEnd"/>
            <w:r w:rsidRPr="738EDBC1">
              <w:rPr>
                <w:rFonts w:eastAsia="Arial" w:cs="Arial"/>
                <w:color w:val="1D1C1D"/>
                <w:sz w:val="22"/>
                <w:szCs w:val="22"/>
              </w:rPr>
              <w:t>, C=</w:t>
            </w:r>
            <w:proofErr w:type="gramStart"/>
            <w:r w:rsidRPr="738EDBC1">
              <w:rPr>
                <w:rFonts w:eastAsia="Arial" w:cs="Arial"/>
                <w:color w:val="1D1C1D"/>
                <w:sz w:val="22"/>
                <w:szCs w:val="22"/>
              </w:rPr>
              <w:t>GB;CN</w:t>
            </w:r>
            <w:proofErr w:type="gramEnd"/>
            <w:r w:rsidRPr="738EDBC1">
              <w:rPr>
                <w:rFonts w:eastAsia="Arial" w:cs="Arial"/>
                <w:color w:val="1D1C1D"/>
                <w:sz w:val="22"/>
                <w:szCs w:val="22"/>
              </w:rPr>
              <w:t>=NHS INT Signing G2, OU=CA, O=</w:t>
            </w:r>
            <w:proofErr w:type="spellStart"/>
            <w:r w:rsidRPr="738EDBC1">
              <w:rPr>
                <w:rFonts w:eastAsia="Arial" w:cs="Arial"/>
                <w:color w:val="1D1C1D"/>
                <w:sz w:val="22"/>
                <w:szCs w:val="22"/>
              </w:rPr>
              <w:t>nhs</w:t>
            </w:r>
            <w:proofErr w:type="spellEnd"/>
            <w:r w:rsidRPr="738EDBC1">
              <w:rPr>
                <w:rFonts w:eastAsia="Arial" w:cs="Arial"/>
                <w:color w:val="1D1C1D"/>
                <w:sz w:val="22"/>
                <w:szCs w:val="22"/>
              </w:rPr>
              <w:t xml:space="preserve">, </w:t>
            </w:r>
            <w:r w:rsidRPr="738EDBC1">
              <w:rPr>
                <w:rFonts w:eastAsia="Arial" w:cs="Arial"/>
                <w:color w:val="1D1C1D"/>
                <w:sz w:val="22"/>
                <w:szCs w:val="22"/>
              </w:rPr>
              <w:lastRenderedPageBreak/>
              <w:t>C=GB;CN=NHS INT Level 1C, OU=CA, O=</w:t>
            </w:r>
            <w:proofErr w:type="spellStart"/>
            <w:r w:rsidRPr="738EDBC1">
              <w:rPr>
                <w:rFonts w:eastAsia="Arial" w:cs="Arial"/>
                <w:color w:val="1D1C1D"/>
                <w:sz w:val="22"/>
                <w:szCs w:val="22"/>
              </w:rPr>
              <w:t>nhs;CN</w:t>
            </w:r>
            <w:proofErr w:type="spellEnd"/>
            <w:r w:rsidRPr="738EDBC1">
              <w:rPr>
                <w:rFonts w:eastAsia="Arial" w:cs="Arial"/>
                <w:color w:val="1D1C1D"/>
                <w:sz w:val="22"/>
                <w:szCs w:val="22"/>
              </w:rPr>
              <w:t>=NHS INT Level 1D, OU=CA, O=</w:t>
            </w:r>
            <w:proofErr w:type="spellStart"/>
            <w:r w:rsidRPr="738EDBC1">
              <w:rPr>
                <w:rFonts w:eastAsia="Arial" w:cs="Arial"/>
                <w:color w:val="1D1C1D"/>
                <w:sz w:val="22"/>
                <w:szCs w:val="22"/>
              </w:rPr>
              <w:t>nhs</w:t>
            </w:r>
            <w:proofErr w:type="spellEnd"/>
          </w:p>
          <w:p w14:paraId="0B5EA7BC" w14:textId="536AD6E5"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p>
        </w:tc>
        <w:tc>
          <w:tcPr>
            <w:tcW w:w="3358" w:type="dxa"/>
            <w:shd w:val="clear" w:color="auto" w:fill="auto"/>
          </w:tcPr>
          <w:p w14:paraId="4C121EC5" w14:textId="4B405B4C" w:rsidR="00D27449" w:rsidRPr="00F63E97"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sz w:val="20"/>
                <w:szCs w:val="20"/>
              </w:rPr>
              <w:lastRenderedPageBreak/>
              <w:t xml:space="preserve">The String is semicolon delimited allowing for multiple entries to be defined. </w:t>
            </w:r>
          </w:p>
          <w:p w14:paraId="61723438" w14:textId="22EA2532" w:rsidR="00D27449" w:rsidRPr="00F63E97"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p>
          <w:p w14:paraId="596E0EE4" w14:textId="44E538A1" w:rsidR="00D27449" w:rsidRPr="00F63E97"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sz w:val="20"/>
                <w:szCs w:val="20"/>
              </w:rPr>
              <w:t>If the user requires the presence of certificates other than those related to NHS Smart Cards place the following value in the registry entry</w:t>
            </w:r>
          </w:p>
          <w:p w14:paraId="64C8C3CD" w14:textId="6AC9E8A4" w:rsidR="00D27449" w:rsidRPr="00F63E97" w:rsidRDefault="00D27449" w:rsidP="00D27449">
            <w:pPr>
              <w:cnfStyle w:val="000000000000" w:firstRow="0" w:lastRow="0" w:firstColumn="0" w:lastColumn="0" w:oddVBand="0" w:evenVBand="0" w:oddHBand="0" w:evenHBand="0" w:firstRowFirstColumn="0" w:firstRowLastColumn="0" w:lastRowFirstColumn="0" w:lastRowLastColumn="0"/>
              <w:rPr>
                <w:rFonts w:eastAsia="Arial" w:cs="Arial"/>
                <w:color w:val="1D1C1D"/>
                <w:sz w:val="22"/>
                <w:szCs w:val="22"/>
              </w:rPr>
            </w:pPr>
          </w:p>
        </w:tc>
      </w:tr>
      <w:tr w:rsidR="00D27449" w:rsidRPr="00A61115" w14:paraId="64C8C3D4"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64C8C3CF" w14:textId="77777777" w:rsidR="00D27449" w:rsidRDefault="00D27449" w:rsidP="00D27449">
            <w:pPr>
              <w:spacing w:after="0"/>
              <w:rPr>
                <w:rFonts w:asciiTheme="minorHAnsi" w:hAnsiTheme="minorHAnsi" w:cstheme="minorHAnsi"/>
                <w:sz w:val="20"/>
                <w:szCs w:val="20"/>
              </w:rPr>
            </w:pPr>
            <w:proofErr w:type="spellStart"/>
            <w:r>
              <w:rPr>
                <w:rFonts w:asciiTheme="minorHAnsi" w:hAnsiTheme="minorHAnsi" w:cstheme="minorHAnsi"/>
                <w:sz w:val="20"/>
                <w:szCs w:val="20"/>
              </w:rPr>
              <w:t>CardHealingEnabled</w:t>
            </w:r>
            <w:proofErr w:type="spellEnd"/>
          </w:p>
          <w:p w14:paraId="64C8C3D0" w14:textId="77777777" w:rsidR="00D27449" w:rsidRPr="00645B95" w:rsidRDefault="00D27449" w:rsidP="00D27449">
            <w:pPr>
              <w:spacing w:after="0"/>
              <w:rPr>
                <w:rFonts w:asciiTheme="minorHAnsi" w:hAnsiTheme="minorHAnsi" w:cstheme="minorHAnsi"/>
                <w:sz w:val="20"/>
                <w:szCs w:val="20"/>
              </w:rPr>
            </w:pPr>
            <w:r w:rsidRPr="00645B95">
              <w:rPr>
                <w:rFonts w:asciiTheme="minorHAnsi" w:hAnsiTheme="minorHAnsi" w:cstheme="minorHAnsi"/>
                <w:b w:val="0"/>
                <w:sz w:val="20"/>
                <w:szCs w:val="20"/>
              </w:rPr>
              <w:t>(REG_SZ)</w:t>
            </w:r>
          </w:p>
        </w:tc>
        <w:tc>
          <w:tcPr>
            <w:tcW w:w="2009" w:type="dxa"/>
          </w:tcPr>
          <w:p w14:paraId="64C8C3D1" w14:textId="77777777" w:rsidR="00D27449" w:rsidRPr="00E20416" w:rsidRDefault="00D27449" w:rsidP="00D27449">
            <w:pPr>
              <w:cnfStyle w:val="000000100000" w:firstRow="0" w:lastRow="0" w:firstColumn="0" w:lastColumn="0" w:oddVBand="0" w:evenVBand="0" w:oddHBand="1" w:evenHBand="0" w:firstRowFirstColumn="0" w:firstRowLastColumn="0" w:lastRowFirstColumn="0" w:lastRowLastColumn="0"/>
              <w:rPr>
                <w:rFonts w:ascii="citrix" w:hAnsi="citrix" w:cstheme="minorHAnsi"/>
                <w:sz w:val="20"/>
                <w:szCs w:val="20"/>
              </w:rPr>
            </w:pPr>
            <w:r>
              <w:rPr>
                <w:rFonts w:asciiTheme="minorHAnsi" w:hAnsiTheme="minorHAnsi" w:cstheme="minorHAnsi"/>
                <w:sz w:val="20"/>
                <w:szCs w:val="20"/>
              </w:rPr>
              <w:t>true</w:t>
            </w:r>
          </w:p>
        </w:tc>
        <w:tc>
          <w:tcPr>
            <w:tcW w:w="2009" w:type="dxa"/>
          </w:tcPr>
          <w:p w14:paraId="1D13508F" w14:textId="1B9CBC49"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True</w:t>
            </w:r>
          </w:p>
          <w:p w14:paraId="557EC094" w14:textId="23C25658"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false</w:t>
            </w:r>
          </w:p>
        </w:tc>
        <w:tc>
          <w:tcPr>
            <w:tcW w:w="3358" w:type="dxa"/>
          </w:tcPr>
          <w:p w14:paraId="64C8C3D2" w14:textId="2B8F235B" w:rsidR="00D27449" w:rsidRPr="001E5A20"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738EDBC1">
              <w:rPr>
                <w:rFonts w:asciiTheme="minorHAnsi" w:hAnsiTheme="minorHAnsi" w:cstheme="minorBidi"/>
                <w:sz w:val="20"/>
                <w:szCs w:val="20"/>
              </w:rPr>
              <w:t xml:space="preserve">By default, </w:t>
            </w:r>
            <w:proofErr w:type="spellStart"/>
            <w:r w:rsidRPr="738EDBC1">
              <w:rPr>
                <w:rFonts w:asciiTheme="minorHAnsi" w:hAnsiTheme="minorHAnsi" w:cstheme="minorBidi"/>
                <w:sz w:val="20"/>
                <w:szCs w:val="20"/>
              </w:rPr>
              <w:t>GemHeal</w:t>
            </w:r>
            <w:proofErr w:type="spellEnd"/>
            <w:r w:rsidRPr="738EDBC1">
              <w:rPr>
                <w:rFonts w:asciiTheme="minorHAnsi" w:hAnsiTheme="minorHAnsi" w:cstheme="minorBidi"/>
                <w:sz w:val="20"/>
                <w:szCs w:val="20"/>
              </w:rPr>
              <w:t xml:space="preserve"> is enabled and will check and attempt to heal a Gemalto Series 4/5/6 Smartcard on each login by the user.</w:t>
            </w:r>
          </w:p>
          <w:p w14:paraId="3D84453A" w14:textId="1582CF54" w:rsidR="00D27449" w:rsidRDefault="00D27449" w:rsidP="00D27449">
            <w:pPr>
              <w:cnfStyle w:val="000000100000" w:firstRow="0" w:lastRow="0" w:firstColumn="0" w:lastColumn="0" w:oddVBand="0" w:evenVBand="0" w:oddHBand="1" w:evenHBand="0" w:firstRowFirstColumn="0" w:firstRowLastColumn="0" w:lastRowFirstColumn="0" w:lastRowLastColumn="0"/>
              <w:rPr>
                <w:sz w:val="20"/>
                <w:szCs w:val="20"/>
              </w:rPr>
            </w:pPr>
            <w:r w:rsidRPr="557F18E3">
              <w:rPr>
                <w:sz w:val="20"/>
                <w:szCs w:val="20"/>
              </w:rPr>
              <w:t xml:space="preserve">When working in Citrix environments it is recommended to set </w:t>
            </w:r>
            <w:proofErr w:type="spellStart"/>
            <w:r w:rsidRPr="557F18E3">
              <w:rPr>
                <w:sz w:val="20"/>
                <w:szCs w:val="20"/>
              </w:rPr>
              <w:t>CardHealingEnabled</w:t>
            </w:r>
            <w:proofErr w:type="spellEnd"/>
            <w:r w:rsidRPr="557F18E3">
              <w:rPr>
                <w:sz w:val="20"/>
                <w:szCs w:val="20"/>
              </w:rPr>
              <w:t xml:space="preserve"> to “false” on the Citrix client machine</w:t>
            </w:r>
            <w:r w:rsidRPr="557F18E3">
              <w:rPr>
                <w:rFonts w:asciiTheme="minorHAnsi" w:hAnsiTheme="minorHAnsi" w:cstheme="minorBidi"/>
                <w:sz w:val="20"/>
                <w:szCs w:val="20"/>
              </w:rPr>
              <w:t xml:space="preserve"> </w:t>
            </w:r>
          </w:p>
          <w:p w14:paraId="64C8C3D3" w14:textId="26B828D7"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p>
        </w:tc>
      </w:tr>
      <w:tr w:rsidR="00D27449" w:rsidRPr="00A61115" w14:paraId="7ABE30F2" w14:textId="77777777" w:rsidTr="738EDBC1">
        <w:tblPrEx>
          <w:tblCellMar>
            <w:top w:w="0" w:type="dxa"/>
            <w:bottom w:w="0" w:type="dxa"/>
          </w:tblCellMar>
        </w:tblPrEx>
        <w:trPr>
          <w:trHeight w:val="300"/>
        </w:trPr>
        <w:tc>
          <w:tcPr>
            <w:cnfStyle w:val="001000000000" w:firstRow="0" w:lastRow="0" w:firstColumn="1" w:lastColumn="0" w:oddVBand="0" w:evenVBand="0" w:oddHBand="0" w:evenHBand="0" w:firstRowFirstColumn="0" w:firstRowLastColumn="0" w:lastRowFirstColumn="0" w:lastRowLastColumn="0"/>
            <w:tcW w:w="2479" w:type="dxa"/>
          </w:tcPr>
          <w:p w14:paraId="2AAAFE78" w14:textId="77777777" w:rsidR="00D27449" w:rsidRDefault="00D27449" w:rsidP="00D27449">
            <w:pPr>
              <w:spacing w:after="0"/>
              <w:rPr>
                <w:rFonts w:asciiTheme="minorHAnsi" w:hAnsiTheme="minorHAnsi" w:cstheme="minorHAnsi"/>
                <w:b w:val="0"/>
                <w:bCs w:val="0"/>
                <w:sz w:val="20"/>
                <w:szCs w:val="20"/>
              </w:rPr>
            </w:pPr>
            <w:proofErr w:type="spellStart"/>
            <w:r>
              <w:rPr>
                <w:rFonts w:asciiTheme="minorHAnsi" w:hAnsiTheme="minorHAnsi" w:cstheme="minorHAnsi"/>
                <w:sz w:val="20"/>
                <w:szCs w:val="20"/>
              </w:rPr>
              <w:t>EnhancedNormalMode</w:t>
            </w:r>
            <w:proofErr w:type="spellEnd"/>
          </w:p>
          <w:p w14:paraId="5FBA45AC" w14:textId="7CF11B94" w:rsidR="00D27449" w:rsidRDefault="00D27449" w:rsidP="00D27449">
            <w:pPr>
              <w:spacing w:after="0"/>
              <w:rPr>
                <w:rFonts w:asciiTheme="minorHAnsi" w:hAnsiTheme="minorHAnsi" w:cstheme="minorHAnsi"/>
                <w:sz w:val="20"/>
                <w:szCs w:val="20"/>
              </w:rPr>
            </w:pPr>
            <w:r w:rsidRPr="00645B95">
              <w:rPr>
                <w:rFonts w:asciiTheme="minorHAnsi" w:hAnsiTheme="minorHAnsi" w:cstheme="minorHAnsi"/>
                <w:b w:val="0"/>
                <w:sz w:val="20"/>
                <w:szCs w:val="20"/>
              </w:rPr>
              <w:t>(REG_SZ)</w:t>
            </w:r>
          </w:p>
        </w:tc>
        <w:tc>
          <w:tcPr>
            <w:tcW w:w="2009" w:type="dxa"/>
          </w:tcPr>
          <w:p w14:paraId="080FB214" w14:textId="14374862"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false</w:t>
            </w:r>
          </w:p>
        </w:tc>
        <w:tc>
          <w:tcPr>
            <w:tcW w:w="2009" w:type="dxa"/>
          </w:tcPr>
          <w:p w14:paraId="7E2BDEF9" w14:textId="2ED4177D"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True</w:t>
            </w:r>
          </w:p>
          <w:p w14:paraId="47B867CC" w14:textId="6EFFC181"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false</w:t>
            </w:r>
          </w:p>
        </w:tc>
        <w:tc>
          <w:tcPr>
            <w:tcW w:w="3358" w:type="dxa"/>
          </w:tcPr>
          <w:p w14:paraId="42A77BE8" w14:textId="63A4000F" w:rsidR="00D27449"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By default, Normal mode is enabled, and the user does not have to enter their PIN on unlocking Windows when their Smartcard is left inserted and logged in during the lock/unlock operation.</w:t>
            </w:r>
          </w:p>
          <w:p w14:paraId="5D2F4D88" w14:textId="0D54C750" w:rsidR="00D27449" w:rsidRPr="001E5A20" w:rsidRDefault="00D27449" w:rsidP="00D2744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0"/>
                <w:szCs w:val="20"/>
              </w:rPr>
            </w:pPr>
            <w:r w:rsidRPr="1519356A">
              <w:rPr>
                <w:rFonts w:asciiTheme="minorHAnsi" w:hAnsiTheme="minorHAnsi" w:cstheme="minorBidi"/>
                <w:sz w:val="20"/>
                <w:szCs w:val="20"/>
              </w:rPr>
              <w:t>Setting to true will force the user to enter their passcode on unlocking Windows.</w:t>
            </w:r>
          </w:p>
        </w:tc>
      </w:tr>
      <w:tr w:rsidR="00D27449" w:rsidRPr="00A61115" w14:paraId="4D805522" w14:textId="77777777" w:rsidTr="738EDBC1">
        <w:tblPrEx>
          <w:tblCellMar>
            <w:top w:w="0" w:type="dxa"/>
            <w:bottom w:w="0" w:type="dxa"/>
          </w:tblCellMar>
        </w:tblPrEx>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79" w:type="dxa"/>
          </w:tcPr>
          <w:p w14:paraId="5A96327C" w14:textId="77777777" w:rsidR="00D27449" w:rsidRDefault="00D27449" w:rsidP="00D27449">
            <w:pPr>
              <w:spacing w:after="0"/>
              <w:rPr>
                <w:rFonts w:asciiTheme="minorHAnsi" w:hAnsiTheme="minorHAnsi" w:cstheme="minorHAnsi"/>
                <w:b w:val="0"/>
                <w:bCs w:val="0"/>
                <w:sz w:val="20"/>
                <w:szCs w:val="20"/>
              </w:rPr>
            </w:pPr>
            <w:proofErr w:type="spellStart"/>
            <w:r>
              <w:rPr>
                <w:rFonts w:asciiTheme="minorHAnsi" w:hAnsiTheme="minorHAnsi" w:cstheme="minorHAnsi"/>
                <w:sz w:val="20"/>
                <w:szCs w:val="20"/>
              </w:rPr>
              <w:t>UseCardReaderPolling</w:t>
            </w:r>
            <w:proofErr w:type="spellEnd"/>
          </w:p>
          <w:p w14:paraId="4355B396" w14:textId="7768B1DC" w:rsidR="00D27449" w:rsidRDefault="00D27449" w:rsidP="00D27449">
            <w:pPr>
              <w:spacing w:after="0"/>
              <w:rPr>
                <w:rFonts w:asciiTheme="minorHAnsi" w:hAnsiTheme="minorHAnsi" w:cstheme="minorHAnsi"/>
                <w:sz w:val="20"/>
                <w:szCs w:val="20"/>
              </w:rPr>
            </w:pPr>
            <w:r w:rsidRPr="00645B95">
              <w:rPr>
                <w:rFonts w:asciiTheme="minorHAnsi" w:hAnsiTheme="minorHAnsi" w:cstheme="minorHAnsi"/>
                <w:b w:val="0"/>
                <w:sz w:val="20"/>
                <w:szCs w:val="20"/>
              </w:rPr>
              <w:t>(REG_SZ)</w:t>
            </w:r>
          </w:p>
        </w:tc>
        <w:tc>
          <w:tcPr>
            <w:tcW w:w="2009" w:type="dxa"/>
          </w:tcPr>
          <w:p w14:paraId="49D7471A" w14:textId="5E1B128C"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false</w:t>
            </w:r>
          </w:p>
        </w:tc>
        <w:tc>
          <w:tcPr>
            <w:tcW w:w="2009" w:type="dxa"/>
          </w:tcPr>
          <w:p w14:paraId="43387609" w14:textId="467C8518"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False</w:t>
            </w:r>
          </w:p>
          <w:p w14:paraId="2165684E" w14:textId="5BEDB980" w:rsidR="00D27449"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true</w:t>
            </w:r>
          </w:p>
        </w:tc>
        <w:tc>
          <w:tcPr>
            <w:tcW w:w="3358" w:type="dxa"/>
          </w:tcPr>
          <w:p w14:paraId="62CF8078" w14:textId="548BF146" w:rsidR="00D27449" w:rsidRPr="001E5A20" w:rsidRDefault="00D27449" w:rsidP="00D2744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557F18E3">
              <w:rPr>
                <w:rFonts w:asciiTheme="minorHAnsi" w:hAnsiTheme="minorHAnsi" w:cstheme="minorBidi"/>
                <w:sz w:val="20"/>
                <w:szCs w:val="20"/>
              </w:rPr>
              <w:t xml:space="preserve">By default, card reader polling is disabled. Set this value to true to allow the Identity Agent to poll card readers when using Citrix environments. </w:t>
            </w:r>
          </w:p>
        </w:tc>
      </w:tr>
    </w:tbl>
    <w:p w14:paraId="6DD014B6" w14:textId="52609086" w:rsidR="009D3282" w:rsidRDefault="009D3282" w:rsidP="009D3282">
      <w:pPr>
        <w:pStyle w:val="Heading4"/>
      </w:pPr>
      <w:bookmarkStart w:id="35" w:name="_*Config_Themes"/>
      <w:bookmarkStart w:id="36" w:name="_**Config_Themes"/>
      <w:bookmarkEnd w:id="35"/>
      <w:bookmarkEnd w:id="36"/>
      <w:r>
        <w:t>**Config Themes</w:t>
      </w:r>
    </w:p>
    <w:p w14:paraId="62B78BBE" w14:textId="77777777" w:rsidR="009D3282" w:rsidRPr="00D06F6C" w:rsidRDefault="009D3282" w:rsidP="009D3282">
      <w:pPr>
        <w:rPr>
          <w:sz w:val="20"/>
          <w:szCs w:val="20"/>
        </w:rPr>
      </w:pPr>
      <w:r>
        <w:rPr>
          <w:sz w:val="20"/>
          <w:szCs w:val="20"/>
        </w:rPr>
        <w:t>A key feature of ‘Mobility</w:t>
      </w:r>
      <w:r w:rsidRPr="00D06F6C">
        <w:rPr>
          <w:sz w:val="20"/>
          <w:szCs w:val="20"/>
        </w:rPr>
        <w:t xml:space="preserve"> mode</w:t>
      </w:r>
      <w:r>
        <w:rPr>
          <w:sz w:val="20"/>
          <w:szCs w:val="20"/>
        </w:rPr>
        <w:t>’</w:t>
      </w:r>
      <w:r w:rsidRPr="00D06F6C">
        <w:rPr>
          <w:sz w:val="20"/>
          <w:szCs w:val="20"/>
        </w:rPr>
        <w:t xml:space="preserve"> is that the user </w:t>
      </w:r>
      <w:r>
        <w:rPr>
          <w:sz w:val="20"/>
          <w:szCs w:val="20"/>
        </w:rPr>
        <w:t xml:space="preserve">is </w:t>
      </w:r>
      <w:r w:rsidRPr="00D06F6C">
        <w:rPr>
          <w:sz w:val="20"/>
          <w:szCs w:val="20"/>
        </w:rPr>
        <w:t xml:space="preserve">periodically </w:t>
      </w:r>
      <w:r>
        <w:rPr>
          <w:sz w:val="20"/>
          <w:szCs w:val="20"/>
        </w:rPr>
        <w:t xml:space="preserve">asked to </w:t>
      </w:r>
      <w:r w:rsidRPr="00D06F6C">
        <w:rPr>
          <w:sz w:val="20"/>
          <w:szCs w:val="20"/>
        </w:rPr>
        <w:t>re-authenticat</w:t>
      </w:r>
      <w:r>
        <w:rPr>
          <w:sz w:val="20"/>
          <w:szCs w:val="20"/>
        </w:rPr>
        <w:t xml:space="preserve">e, </w:t>
      </w:r>
      <w:r w:rsidRPr="00D06F6C">
        <w:rPr>
          <w:sz w:val="20"/>
          <w:szCs w:val="20"/>
        </w:rPr>
        <w:t xml:space="preserve">either </w:t>
      </w:r>
      <w:r>
        <w:rPr>
          <w:sz w:val="20"/>
          <w:szCs w:val="20"/>
        </w:rPr>
        <w:t xml:space="preserve">by </w:t>
      </w:r>
      <w:r w:rsidRPr="00D06F6C">
        <w:rPr>
          <w:sz w:val="20"/>
          <w:szCs w:val="20"/>
        </w:rPr>
        <w:t xml:space="preserve">one-factor (presenting the </w:t>
      </w:r>
      <w:r>
        <w:rPr>
          <w:sz w:val="20"/>
          <w:szCs w:val="20"/>
        </w:rPr>
        <w:t>Smartcard</w:t>
      </w:r>
      <w:r w:rsidRPr="00D06F6C">
        <w:rPr>
          <w:sz w:val="20"/>
          <w:szCs w:val="20"/>
        </w:rPr>
        <w:t xml:space="preserve">), or </w:t>
      </w:r>
      <w:r>
        <w:rPr>
          <w:sz w:val="20"/>
          <w:szCs w:val="20"/>
        </w:rPr>
        <w:t xml:space="preserve">by </w:t>
      </w:r>
      <w:r w:rsidRPr="00D06F6C">
        <w:rPr>
          <w:sz w:val="20"/>
          <w:szCs w:val="20"/>
        </w:rPr>
        <w:t>two-factor (present</w:t>
      </w:r>
      <w:r>
        <w:rPr>
          <w:sz w:val="20"/>
          <w:szCs w:val="20"/>
        </w:rPr>
        <w:t>ing the Smartcard and passcode)</w:t>
      </w:r>
    </w:p>
    <w:p w14:paraId="3678DB28" w14:textId="77777777" w:rsidR="009D3282" w:rsidRPr="00D06F6C" w:rsidRDefault="009D3282" w:rsidP="009D3282">
      <w:pPr>
        <w:rPr>
          <w:sz w:val="20"/>
          <w:szCs w:val="20"/>
        </w:rPr>
      </w:pPr>
      <w:r>
        <w:rPr>
          <w:sz w:val="20"/>
          <w:szCs w:val="20"/>
        </w:rPr>
        <w:t>The timings of these</w:t>
      </w:r>
      <w:r w:rsidRPr="00D06F6C">
        <w:rPr>
          <w:sz w:val="20"/>
          <w:szCs w:val="20"/>
        </w:rPr>
        <w:t xml:space="preserve"> events</w:t>
      </w:r>
      <w:r>
        <w:rPr>
          <w:sz w:val="20"/>
          <w:szCs w:val="20"/>
        </w:rPr>
        <w:t xml:space="preserve"> </w:t>
      </w:r>
      <w:r w:rsidRPr="00D06F6C">
        <w:rPr>
          <w:sz w:val="20"/>
          <w:szCs w:val="20"/>
        </w:rPr>
        <w:t xml:space="preserve">can be specified </w:t>
      </w:r>
      <w:proofErr w:type="gramStart"/>
      <w:r w:rsidRPr="00D06F6C">
        <w:rPr>
          <w:sz w:val="20"/>
          <w:szCs w:val="20"/>
        </w:rPr>
        <w:t>by the use of</w:t>
      </w:r>
      <w:proofErr w:type="gramEnd"/>
      <w:r w:rsidRPr="00D06F6C">
        <w:rPr>
          <w:sz w:val="20"/>
          <w:szCs w:val="20"/>
        </w:rPr>
        <w:t xml:space="preserve"> ‘Config Themes’</w:t>
      </w:r>
      <w:r>
        <w:rPr>
          <w:sz w:val="20"/>
          <w:szCs w:val="20"/>
        </w:rPr>
        <w:t xml:space="preserve"> - </w:t>
      </w:r>
      <w:r w:rsidRPr="00D06F6C">
        <w:rPr>
          <w:sz w:val="20"/>
          <w:szCs w:val="20"/>
        </w:rPr>
        <w:t>pre-set collection</w:t>
      </w:r>
      <w:r>
        <w:rPr>
          <w:sz w:val="20"/>
          <w:szCs w:val="20"/>
        </w:rPr>
        <w:t>s</w:t>
      </w:r>
      <w:r w:rsidRPr="00D06F6C">
        <w:rPr>
          <w:sz w:val="20"/>
          <w:szCs w:val="20"/>
        </w:rPr>
        <w:t xml:space="preserve"> of mobility timer settings. The possible registry values for this setting are ‘off’ (default), ‘</w:t>
      </w:r>
      <w:r>
        <w:rPr>
          <w:sz w:val="20"/>
          <w:szCs w:val="20"/>
        </w:rPr>
        <w:t>M</w:t>
      </w:r>
      <w:r w:rsidRPr="00D06F6C">
        <w:rPr>
          <w:sz w:val="20"/>
          <w:szCs w:val="20"/>
        </w:rPr>
        <w:t>inimal’, ‘</w:t>
      </w:r>
      <w:r>
        <w:rPr>
          <w:sz w:val="20"/>
          <w:szCs w:val="20"/>
        </w:rPr>
        <w:t>M</w:t>
      </w:r>
      <w:r w:rsidRPr="00D06F6C">
        <w:rPr>
          <w:sz w:val="20"/>
          <w:szCs w:val="20"/>
        </w:rPr>
        <w:t>edium’, and ‘</w:t>
      </w:r>
      <w:r>
        <w:rPr>
          <w:sz w:val="20"/>
          <w:szCs w:val="20"/>
        </w:rPr>
        <w:t>M</w:t>
      </w:r>
      <w:r w:rsidRPr="00D06F6C">
        <w:rPr>
          <w:sz w:val="20"/>
          <w:szCs w:val="20"/>
        </w:rPr>
        <w:t>aximum’. The individual values for these timer</w:t>
      </w:r>
      <w:r>
        <w:rPr>
          <w:sz w:val="20"/>
          <w:szCs w:val="20"/>
        </w:rPr>
        <w:t xml:space="preserve">s are described </w:t>
      </w:r>
      <w:r w:rsidRPr="00D06F6C">
        <w:rPr>
          <w:sz w:val="20"/>
          <w:szCs w:val="20"/>
        </w:rPr>
        <w:t>below:</w:t>
      </w:r>
    </w:p>
    <w:tbl>
      <w:tblPr>
        <w:tblW w:w="978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529"/>
        <w:gridCol w:w="992"/>
        <w:gridCol w:w="992"/>
        <w:gridCol w:w="1134"/>
        <w:gridCol w:w="1134"/>
      </w:tblGrid>
      <w:tr w:rsidR="009D3282" w:rsidRPr="00C07B79" w14:paraId="49B45A00" w14:textId="77777777" w:rsidTr="00C977A1">
        <w:trPr>
          <w:cantSplit/>
          <w:trHeight w:val="227"/>
        </w:trPr>
        <w:tc>
          <w:tcPr>
            <w:tcW w:w="5529" w:type="dxa"/>
            <w:tcBorders>
              <w:top w:val="single" w:sz="4" w:space="0" w:color="auto"/>
              <w:bottom w:val="single" w:sz="4" w:space="0" w:color="auto"/>
            </w:tcBorders>
            <w:shd w:val="clear" w:color="auto" w:fill="0070C0"/>
            <w:vAlign w:val="center"/>
          </w:tcPr>
          <w:p w14:paraId="557C4CEB" w14:textId="77777777" w:rsidR="009D3282" w:rsidRPr="00C07B79" w:rsidRDefault="009D3282" w:rsidP="00C977A1">
            <w:pPr>
              <w:pStyle w:val="Default"/>
              <w:rPr>
                <w:b/>
                <w:bCs/>
                <w:color w:val="FFFFFF" w:themeColor="background1"/>
                <w:sz w:val="16"/>
                <w:szCs w:val="16"/>
              </w:rPr>
            </w:pPr>
            <w:r w:rsidRPr="00C07B79">
              <w:rPr>
                <w:b/>
                <w:bCs/>
                <w:color w:val="FFFFFF" w:themeColor="background1"/>
                <w:sz w:val="16"/>
                <w:szCs w:val="16"/>
              </w:rPr>
              <w:t xml:space="preserve">                                                                                          Mobility Mode </w:t>
            </w:r>
            <w:r w:rsidRPr="00C07B79">
              <w:rPr>
                <w:rFonts w:ascii="Wingdings" w:eastAsia="Wingdings" w:hAnsi="Wingdings" w:cs="Wingdings"/>
                <w:b/>
                <w:bCs/>
                <w:color w:val="FFFFFF" w:themeColor="background1"/>
                <w:sz w:val="16"/>
                <w:szCs w:val="16"/>
              </w:rPr>
              <w:t></w:t>
            </w:r>
          </w:p>
          <w:p w14:paraId="1C9FC6D7" w14:textId="77777777" w:rsidR="009D3282" w:rsidRPr="00C07B79" w:rsidRDefault="009D3282" w:rsidP="00C977A1">
            <w:pPr>
              <w:pStyle w:val="Default"/>
              <w:rPr>
                <w:b/>
                <w:bCs/>
                <w:color w:val="FFFFFF" w:themeColor="background1"/>
                <w:sz w:val="16"/>
                <w:szCs w:val="16"/>
              </w:rPr>
            </w:pPr>
            <w:r w:rsidRPr="00C07B79">
              <w:rPr>
                <w:b/>
                <w:bCs/>
                <w:color w:val="FFFFFF" w:themeColor="background1"/>
                <w:sz w:val="16"/>
                <w:szCs w:val="16"/>
              </w:rPr>
              <w:t xml:space="preserve">Timer </w:t>
            </w:r>
            <w:r w:rsidRPr="00C07B79">
              <w:rPr>
                <w:rFonts w:ascii="Wingdings" w:eastAsia="Wingdings" w:hAnsi="Wingdings" w:cs="Wingdings"/>
                <w:b/>
                <w:bCs/>
                <w:color w:val="FFFFFF" w:themeColor="background1"/>
                <w:sz w:val="16"/>
                <w:szCs w:val="16"/>
              </w:rPr>
              <w:t></w:t>
            </w:r>
          </w:p>
        </w:tc>
        <w:tc>
          <w:tcPr>
            <w:tcW w:w="992" w:type="dxa"/>
            <w:tcBorders>
              <w:top w:val="single" w:sz="4" w:space="0" w:color="auto"/>
              <w:bottom w:val="single" w:sz="4" w:space="0" w:color="auto"/>
            </w:tcBorders>
            <w:shd w:val="clear" w:color="auto" w:fill="0070C0"/>
            <w:vAlign w:val="center"/>
          </w:tcPr>
          <w:p w14:paraId="389BD60F" w14:textId="77777777" w:rsidR="009D3282" w:rsidRPr="00C07B79" w:rsidRDefault="009D3282" w:rsidP="00C977A1">
            <w:pPr>
              <w:pStyle w:val="Default"/>
              <w:jc w:val="center"/>
              <w:rPr>
                <w:b/>
                <w:bCs/>
                <w:color w:val="FFFFFF" w:themeColor="background1"/>
                <w:sz w:val="16"/>
                <w:szCs w:val="16"/>
              </w:rPr>
            </w:pPr>
            <w:r w:rsidRPr="00C07B79">
              <w:rPr>
                <w:b/>
                <w:bCs/>
                <w:color w:val="FFFFFF" w:themeColor="background1"/>
                <w:sz w:val="16"/>
                <w:szCs w:val="16"/>
              </w:rPr>
              <w:t>Default</w:t>
            </w:r>
          </w:p>
        </w:tc>
        <w:tc>
          <w:tcPr>
            <w:tcW w:w="992" w:type="dxa"/>
            <w:tcBorders>
              <w:top w:val="single" w:sz="4" w:space="0" w:color="auto"/>
              <w:bottom w:val="single" w:sz="4" w:space="0" w:color="auto"/>
            </w:tcBorders>
            <w:shd w:val="clear" w:color="auto" w:fill="0070C0"/>
            <w:vAlign w:val="center"/>
          </w:tcPr>
          <w:p w14:paraId="4D6FE0E1" w14:textId="77777777" w:rsidR="009D3282" w:rsidRPr="00C07B79" w:rsidRDefault="009D3282" w:rsidP="00C977A1">
            <w:pPr>
              <w:pStyle w:val="Default"/>
              <w:jc w:val="center"/>
              <w:rPr>
                <w:b/>
                <w:bCs/>
                <w:color w:val="FFFFFF" w:themeColor="background1"/>
                <w:sz w:val="16"/>
                <w:szCs w:val="16"/>
              </w:rPr>
            </w:pPr>
            <w:r w:rsidRPr="00C07B79">
              <w:rPr>
                <w:b/>
                <w:bCs/>
                <w:color w:val="FFFFFF" w:themeColor="background1"/>
                <w:sz w:val="16"/>
                <w:szCs w:val="16"/>
              </w:rPr>
              <w:t>Minimal</w:t>
            </w:r>
          </w:p>
        </w:tc>
        <w:tc>
          <w:tcPr>
            <w:tcW w:w="1134" w:type="dxa"/>
            <w:tcBorders>
              <w:top w:val="single" w:sz="4" w:space="0" w:color="auto"/>
              <w:bottom w:val="single" w:sz="4" w:space="0" w:color="auto"/>
            </w:tcBorders>
            <w:shd w:val="clear" w:color="auto" w:fill="0070C0"/>
            <w:vAlign w:val="center"/>
          </w:tcPr>
          <w:p w14:paraId="5812F300" w14:textId="77777777" w:rsidR="009D3282" w:rsidRPr="00C07B79" w:rsidRDefault="009D3282" w:rsidP="00C977A1">
            <w:pPr>
              <w:pStyle w:val="Default"/>
              <w:jc w:val="center"/>
              <w:rPr>
                <w:b/>
                <w:bCs/>
                <w:color w:val="FFFFFF" w:themeColor="background1"/>
                <w:sz w:val="16"/>
                <w:szCs w:val="16"/>
              </w:rPr>
            </w:pPr>
            <w:r w:rsidRPr="00C07B79">
              <w:rPr>
                <w:b/>
                <w:bCs/>
                <w:color w:val="FFFFFF" w:themeColor="background1"/>
                <w:sz w:val="16"/>
                <w:szCs w:val="16"/>
              </w:rPr>
              <w:t>Medium</w:t>
            </w:r>
          </w:p>
        </w:tc>
        <w:tc>
          <w:tcPr>
            <w:tcW w:w="1134" w:type="dxa"/>
            <w:tcBorders>
              <w:top w:val="single" w:sz="4" w:space="0" w:color="auto"/>
              <w:bottom w:val="single" w:sz="4" w:space="0" w:color="auto"/>
            </w:tcBorders>
            <w:shd w:val="clear" w:color="auto" w:fill="0070C0"/>
            <w:vAlign w:val="center"/>
          </w:tcPr>
          <w:p w14:paraId="6A0129FA" w14:textId="77777777" w:rsidR="009D3282" w:rsidRPr="00C07B79" w:rsidRDefault="009D3282" w:rsidP="00C977A1">
            <w:pPr>
              <w:pStyle w:val="Default"/>
              <w:jc w:val="center"/>
              <w:rPr>
                <w:b/>
                <w:bCs/>
                <w:color w:val="FFFFFF" w:themeColor="background1"/>
                <w:sz w:val="16"/>
                <w:szCs w:val="16"/>
              </w:rPr>
            </w:pPr>
            <w:r w:rsidRPr="00C07B79">
              <w:rPr>
                <w:b/>
                <w:bCs/>
                <w:color w:val="FFFFFF" w:themeColor="background1"/>
                <w:sz w:val="16"/>
                <w:szCs w:val="16"/>
              </w:rPr>
              <w:t>Maximum</w:t>
            </w:r>
          </w:p>
        </w:tc>
      </w:tr>
      <w:tr w:rsidR="009D3282" w:rsidRPr="000F75E5" w14:paraId="06DD4CC0" w14:textId="77777777" w:rsidTr="00C977A1">
        <w:trPr>
          <w:cantSplit/>
          <w:trHeight w:val="340"/>
        </w:trPr>
        <w:tc>
          <w:tcPr>
            <w:tcW w:w="5529" w:type="dxa"/>
            <w:tcBorders>
              <w:top w:val="single" w:sz="4" w:space="0" w:color="auto"/>
            </w:tcBorders>
            <w:vAlign w:val="center"/>
          </w:tcPr>
          <w:p w14:paraId="26ED8758" w14:textId="77777777" w:rsidR="009D3282" w:rsidRPr="00DB7232" w:rsidRDefault="009D3282" w:rsidP="00C977A1">
            <w:pPr>
              <w:rPr>
                <w:rFonts w:cs="Arial"/>
                <w:b/>
                <w:bCs/>
                <w:sz w:val="16"/>
                <w:szCs w:val="16"/>
              </w:rPr>
            </w:pPr>
            <w:r>
              <w:rPr>
                <w:rFonts w:cs="Arial"/>
                <w:sz w:val="16"/>
                <w:szCs w:val="16"/>
              </w:rPr>
              <w:t>Time allowed idle before one-factor reverification is forced</w:t>
            </w:r>
          </w:p>
        </w:tc>
        <w:tc>
          <w:tcPr>
            <w:tcW w:w="992" w:type="dxa"/>
            <w:tcBorders>
              <w:top w:val="single" w:sz="4" w:space="0" w:color="auto"/>
            </w:tcBorders>
            <w:vAlign w:val="center"/>
          </w:tcPr>
          <w:p w14:paraId="016E108A" w14:textId="77777777" w:rsidR="009D3282" w:rsidRPr="000F75E5" w:rsidRDefault="009D3282" w:rsidP="00C977A1">
            <w:pPr>
              <w:pStyle w:val="Default"/>
              <w:jc w:val="center"/>
              <w:rPr>
                <w:sz w:val="16"/>
                <w:szCs w:val="16"/>
              </w:rPr>
            </w:pPr>
            <w:r>
              <w:rPr>
                <w:sz w:val="16"/>
                <w:szCs w:val="16"/>
              </w:rPr>
              <w:t>300s</w:t>
            </w:r>
          </w:p>
        </w:tc>
        <w:tc>
          <w:tcPr>
            <w:tcW w:w="992" w:type="dxa"/>
            <w:tcBorders>
              <w:top w:val="single" w:sz="4" w:space="0" w:color="auto"/>
            </w:tcBorders>
            <w:vAlign w:val="center"/>
          </w:tcPr>
          <w:p w14:paraId="767D423D" w14:textId="77777777" w:rsidR="009D3282" w:rsidRPr="000F75E5" w:rsidRDefault="009D3282" w:rsidP="00C977A1">
            <w:pPr>
              <w:pStyle w:val="Default"/>
              <w:jc w:val="center"/>
              <w:rPr>
                <w:sz w:val="16"/>
                <w:szCs w:val="16"/>
              </w:rPr>
            </w:pPr>
            <w:r>
              <w:rPr>
                <w:sz w:val="16"/>
                <w:szCs w:val="16"/>
              </w:rPr>
              <w:t>60s</w:t>
            </w:r>
          </w:p>
        </w:tc>
        <w:tc>
          <w:tcPr>
            <w:tcW w:w="1134" w:type="dxa"/>
            <w:tcBorders>
              <w:top w:val="single" w:sz="4" w:space="0" w:color="auto"/>
            </w:tcBorders>
            <w:vAlign w:val="center"/>
          </w:tcPr>
          <w:p w14:paraId="3E6322A3" w14:textId="77777777" w:rsidR="009D3282" w:rsidRPr="000F75E5" w:rsidRDefault="009D3282" w:rsidP="00C977A1">
            <w:pPr>
              <w:pStyle w:val="Default"/>
              <w:jc w:val="center"/>
              <w:rPr>
                <w:sz w:val="16"/>
                <w:szCs w:val="16"/>
              </w:rPr>
            </w:pPr>
            <w:r>
              <w:rPr>
                <w:sz w:val="16"/>
                <w:szCs w:val="16"/>
              </w:rPr>
              <w:t>180s</w:t>
            </w:r>
          </w:p>
        </w:tc>
        <w:tc>
          <w:tcPr>
            <w:tcW w:w="1134" w:type="dxa"/>
            <w:tcBorders>
              <w:top w:val="single" w:sz="4" w:space="0" w:color="auto"/>
            </w:tcBorders>
            <w:vAlign w:val="center"/>
          </w:tcPr>
          <w:p w14:paraId="7C348B9F" w14:textId="77777777" w:rsidR="009D3282" w:rsidRPr="000F75E5" w:rsidRDefault="009D3282" w:rsidP="00C977A1">
            <w:pPr>
              <w:pStyle w:val="Default"/>
              <w:jc w:val="center"/>
              <w:rPr>
                <w:sz w:val="16"/>
                <w:szCs w:val="16"/>
              </w:rPr>
            </w:pPr>
            <w:r>
              <w:rPr>
                <w:sz w:val="16"/>
                <w:szCs w:val="16"/>
              </w:rPr>
              <w:t>300s</w:t>
            </w:r>
          </w:p>
        </w:tc>
      </w:tr>
      <w:tr w:rsidR="009D3282" w:rsidRPr="000F75E5" w14:paraId="785ED2C9" w14:textId="77777777" w:rsidTr="00C977A1">
        <w:trPr>
          <w:cantSplit/>
          <w:trHeight w:val="340"/>
        </w:trPr>
        <w:tc>
          <w:tcPr>
            <w:tcW w:w="5529" w:type="dxa"/>
            <w:vAlign w:val="center"/>
          </w:tcPr>
          <w:p w14:paraId="72D60A22" w14:textId="77777777" w:rsidR="009D3282" w:rsidRPr="00DB7232" w:rsidRDefault="009D3282" w:rsidP="00C977A1">
            <w:pPr>
              <w:pStyle w:val="Default"/>
              <w:rPr>
                <w:sz w:val="16"/>
                <w:szCs w:val="16"/>
              </w:rPr>
            </w:pPr>
            <w:r w:rsidRPr="00DB7232">
              <w:rPr>
                <w:sz w:val="16"/>
                <w:szCs w:val="16"/>
              </w:rPr>
              <w:t>Regardless of</w:t>
            </w:r>
            <w:r>
              <w:rPr>
                <w:sz w:val="16"/>
                <w:szCs w:val="16"/>
              </w:rPr>
              <w:t xml:space="preserve"> activity, time allowed before one-factor reverification is forced</w:t>
            </w:r>
          </w:p>
        </w:tc>
        <w:tc>
          <w:tcPr>
            <w:tcW w:w="992" w:type="dxa"/>
            <w:vAlign w:val="center"/>
          </w:tcPr>
          <w:p w14:paraId="184FB6E3" w14:textId="77777777" w:rsidR="009D3282" w:rsidRDefault="009D3282" w:rsidP="00C977A1">
            <w:pPr>
              <w:pStyle w:val="Default"/>
              <w:jc w:val="center"/>
              <w:rPr>
                <w:sz w:val="16"/>
                <w:szCs w:val="16"/>
              </w:rPr>
            </w:pPr>
            <w:r>
              <w:rPr>
                <w:sz w:val="16"/>
                <w:szCs w:val="16"/>
              </w:rPr>
              <w:t>1800s</w:t>
            </w:r>
          </w:p>
          <w:p w14:paraId="4527D1BF" w14:textId="77777777" w:rsidR="009D3282" w:rsidRPr="000F75E5" w:rsidRDefault="009D3282" w:rsidP="00C977A1">
            <w:pPr>
              <w:pStyle w:val="Default"/>
              <w:jc w:val="center"/>
              <w:rPr>
                <w:sz w:val="16"/>
                <w:szCs w:val="16"/>
              </w:rPr>
            </w:pPr>
            <w:r>
              <w:rPr>
                <w:sz w:val="16"/>
                <w:szCs w:val="16"/>
              </w:rPr>
              <w:t>(30m)</w:t>
            </w:r>
          </w:p>
        </w:tc>
        <w:tc>
          <w:tcPr>
            <w:tcW w:w="992" w:type="dxa"/>
            <w:vAlign w:val="center"/>
          </w:tcPr>
          <w:p w14:paraId="23A65778" w14:textId="77777777" w:rsidR="009D3282" w:rsidRPr="000F75E5" w:rsidRDefault="009D3282" w:rsidP="00C977A1">
            <w:pPr>
              <w:pStyle w:val="Default"/>
              <w:jc w:val="center"/>
              <w:rPr>
                <w:sz w:val="16"/>
                <w:szCs w:val="16"/>
              </w:rPr>
            </w:pPr>
            <w:r>
              <w:rPr>
                <w:sz w:val="16"/>
                <w:szCs w:val="16"/>
              </w:rPr>
              <w:t>900s (15m)</w:t>
            </w:r>
          </w:p>
        </w:tc>
        <w:tc>
          <w:tcPr>
            <w:tcW w:w="1134" w:type="dxa"/>
            <w:vAlign w:val="center"/>
          </w:tcPr>
          <w:p w14:paraId="3F764A38" w14:textId="77777777" w:rsidR="009D3282" w:rsidRPr="000F75E5" w:rsidRDefault="009D3282" w:rsidP="00C977A1">
            <w:pPr>
              <w:pStyle w:val="Default"/>
              <w:jc w:val="center"/>
              <w:rPr>
                <w:sz w:val="16"/>
                <w:szCs w:val="16"/>
              </w:rPr>
            </w:pPr>
            <w:r>
              <w:rPr>
                <w:sz w:val="16"/>
                <w:szCs w:val="16"/>
              </w:rPr>
              <w:t xml:space="preserve">1800s </w:t>
            </w:r>
            <w:r>
              <w:rPr>
                <w:sz w:val="16"/>
                <w:szCs w:val="16"/>
              </w:rPr>
              <w:br/>
              <w:t>(30m)</w:t>
            </w:r>
          </w:p>
        </w:tc>
        <w:tc>
          <w:tcPr>
            <w:tcW w:w="1134" w:type="dxa"/>
            <w:vAlign w:val="center"/>
          </w:tcPr>
          <w:p w14:paraId="380A25F4" w14:textId="77777777" w:rsidR="009D3282" w:rsidRPr="000F75E5" w:rsidRDefault="009D3282" w:rsidP="00C977A1">
            <w:pPr>
              <w:pStyle w:val="Default"/>
              <w:jc w:val="center"/>
              <w:rPr>
                <w:sz w:val="16"/>
                <w:szCs w:val="16"/>
              </w:rPr>
            </w:pPr>
            <w:r>
              <w:rPr>
                <w:sz w:val="16"/>
                <w:szCs w:val="16"/>
              </w:rPr>
              <w:t xml:space="preserve">3600 </w:t>
            </w:r>
            <w:r>
              <w:rPr>
                <w:sz w:val="16"/>
                <w:szCs w:val="16"/>
              </w:rPr>
              <w:br/>
              <w:t>(1</w:t>
            </w:r>
            <w:r w:rsidRPr="000F75E5">
              <w:rPr>
                <w:sz w:val="16"/>
                <w:szCs w:val="16"/>
              </w:rPr>
              <w:t>h</w:t>
            </w:r>
            <w:r>
              <w:rPr>
                <w:sz w:val="16"/>
                <w:szCs w:val="16"/>
              </w:rPr>
              <w:t>)</w:t>
            </w:r>
          </w:p>
        </w:tc>
      </w:tr>
      <w:tr w:rsidR="009D3282" w:rsidRPr="000F75E5" w14:paraId="6BEBB81E" w14:textId="77777777" w:rsidTr="00C977A1">
        <w:trPr>
          <w:cantSplit/>
          <w:trHeight w:val="340"/>
        </w:trPr>
        <w:tc>
          <w:tcPr>
            <w:tcW w:w="5529" w:type="dxa"/>
            <w:vAlign w:val="center"/>
          </w:tcPr>
          <w:p w14:paraId="68C95E5B" w14:textId="77777777" w:rsidR="009D3282" w:rsidRPr="00DB7232" w:rsidRDefault="009D3282" w:rsidP="00C977A1">
            <w:pPr>
              <w:pStyle w:val="Default"/>
              <w:rPr>
                <w:sz w:val="16"/>
                <w:szCs w:val="16"/>
              </w:rPr>
            </w:pPr>
            <w:r w:rsidRPr="00DB7232">
              <w:rPr>
                <w:sz w:val="16"/>
                <w:szCs w:val="16"/>
              </w:rPr>
              <w:t xml:space="preserve">Regardless of </w:t>
            </w:r>
            <w:r>
              <w:rPr>
                <w:sz w:val="16"/>
                <w:szCs w:val="16"/>
              </w:rPr>
              <w:t>activity, time allowed before two-</w:t>
            </w:r>
            <w:r w:rsidRPr="00DB7232">
              <w:rPr>
                <w:sz w:val="16"/>
                <w:szCs w:val="16"/>
              </w:rPr>
              <w:t>factor reverificatio</w:t>
            </w:r>
            <w:r>
              <w:rPr>
                <w:sz w:val="16"/>
                <w:szCs w:val="16"/>
              </w:rPr>
              <w:t>n is forced</w:t>
            </w:r>
          </w:p>
        </w:tc>
        <w:tc>
          <w:tcPr>
            <w:tcW w:w="992" w:type="dxa"/>
            <w:vAlign w:val="center"/>
          </w:tcPr>
          <w:p w14:paraId="1035B449" w14:textId="77777777" w:rsidR="009D3282" w:rsidRDefault="009D3282" w:rsidP="00C977A1">
            <w:pPr>
              <w:pStyle w:val="Default"/>
              <w:jc w:val="center"/>
              <w:rPr>
                <w:sz w:val="16"/>
                <w:szCs w:val="16"/>
              </w:rPr>
            </w:pPr>
            <w:r>
              <w:rPr>
                <w:sz w:val="16"/>
                <w:szCs w:val="16"/>
              </w:rPr>
              <w:t>7200s</w:t>
            </w:r>
          </w:p>
          <w:p w14:paraId="77520538" w14:textId="77777777" w:rsidR="009D3282" w:rsidRPr="000F75E5" w:rsidRDefault="009D3282" w:rsidP="00C977A1">
            <w:pPr>
              <w:pStyle w:val="Default"/>
              <w:jc w:val="center"/>
              <w:rPr>
                <w:sz w:val="16"/>
                <w:szCs w:val="16"/>
              </w:rPr>
            </w:pPr>
            <w:r>
              <w:rPr>
                <w:sz w:val="16"/>
                <w:szCs w:val="16"/>
              </w:rPr>
              <w:t>(2h)</w:t>
            </w:r>
          </w:p>
        </w:tc>
        <w:tc>
          <w:tcPr>
            <w:tcW w:w="992" w:type="dxa"/>
            <w:vAlign w:val="center"/>
          </w:tcPr>
          <w:p w14:paraId="209F3819" w14:textId="77777777" w:rsidR="009D3282" w:rsidRPr="000F75E5" w:rsidRDefault="009D3282" w:rsidP="00C977A1">
            <w:pPr>
              <w:pStyle w:val="Default"/>
              <w:jc w:val="center"/>
              <w:rPr>
                <w:sz w:val="16"/>
                <w:szCs w:val="16"/>
              </w:rPr>
            </w:pPr>
            <w:r>
              <w:rPr>
                <w:sz w:val="16"/>
                <w:szCs w:val="16"/>
              </w:rPr>
              <w:t xml:space="preserve">3600s </w:t>
            </w:r>
            <w:r>
              <w:rPr>
                <w:sz w:val="16"/>
                <w:szCs w:val="16"/>
              </w:rPr>
              <w:br/>
              <w:t>(1h)</w:t>
            </w:r>
          </w:p>
        </w:tc>
        <w:tc>
          <w:tcPr>
            <w:tcW w:w="1134" w:type="dxa"/>
            <w:vAlign w:val="center"/>
          </w:tcPr>
          <w:p w14:paraId="1737C936" w14:textId="77777777" w:rsidR="009D3282" w:rsidRPr="000F75E5" w:rsidRDefault="009D3282" w:rsidP="00C977A1">
            <w:pPr>
              <w:pStyle w:val="Default"/>
              <w:jc w:val="center"/>
              <w:rPr>
                <w:sz w:val="16"/>
                <w:szCs w:val="16"/>
              </w:rPr>
            </w:pPr>
            <w:r>
              <w:rPr>
                <w:sz w:val="16"/>
                <w:szCs w:val="16"/>
              </w:rPr>
              <w:t xml:space="preserve">7200s </w:t>
            </w:r>
            <w:r>
              <w:rPr>
                <w:sz w:val="16"/>
                <w:szCs w:val="16"/>
              </w:rPr>
              <w:br/>
              <w:t>(2h)</w:t>
            </w:r>
          </w:p>
        </w:tc>
        <w:tc>
          <w:tcPr>
            <w:tcW w:w="1134" w:type="dxa"/>
            <w:vAlign w:val="center"/>
          </w:tcPr>
          <w:p w14:paraId="522EE3F3" w14:textId="77777777" w:rsidR="009D3282" w:rsidRPr="000F75E5" w:rsidRDefault="009D3282" w:rsidP="00C977A1">
            <w:pPr>
              <w:pStyle w:val="Default"/>
              <w:jc w:val="center"/>
              <w:rPr>
                <w:sz w:val="16"/>
                <w:szCs w:val="16"/>
              </w:rPr>
            </w:pPr>
            <w:r>
              <w:rPr>
                <w:sz w:val="16"/>
                <w:szCs w:val="16"/>
              </w:rPr>
              <w:t xml:space="preserve">14400s </w:t>
            </w:r>
            <w:r>
              <w:rPr>
                <w:sz w:val="16"/>
                <w:szCs w:val="16"/>
              </w:rPr>
              <w:br/>
              <w:t>(</w:t>
            </w:r>
            <w:r w:rsidRPr="000F75E5">
              <w:rPr>
                <w:sz w:val="16"/>
                <w:szCs w:val="16"/>
              </w:rPr>
              <w:t>4h</w:t>
            </w:r>
            <w:r>
              <w:rPr>
                <w:sz w:val="16"/>
                <w:szCs w:val="16"/>
              </w:rPr>
              <w:t>)</w:t>
            </w:r>
          </w:p>
        </w:tc>
      </w:tr>
      <w:tr w:rsidR="009D3282" w:rsidRPr="000F75E5" w14:paraId="2E7A56BD" w14:textId="77777777" w:rsidTr="00C977A1">
        <w:trPr>
          <w:cantSplit/>
          <w:trHeight w:val="340"/>
        </w:trPr>
        <w:tc>
          <w:tcPr>
            <w:tcW w:w="5529" w:type="dxa"/>
            <w:vAlign w:val="center"/>
          </w:tcPr>
          <w:p w14:paraId="4D0344BE" w14:textId="77777777" w:rsidR="009D3282" w:rsidRPr="00DB7232" w:rsidRDefault="009D3282" w:rsidP="00C977A1">
            <w:pPr>
              <w:pStyle w:val="Default"/>
              <w:rPr>
                <w:sz w:val="16"/>
                <w:szCs w:val="16"/>
              </w:rPr>
            </w:pPr>
            <w:r>
              <w:rPr>
                <w:sz w:val="16"/>
                <w:szCs w:val="16"/>
              </w:rPr>
              <w:t xml:space="preserve">Advance System Tray notification before </w:t>
            </w:r>
            <w:r w:rsidRPr="00DB7232">
              <w:rPr>
                <w:sz w:val="16"/>
                <w:szCs w:val="16"/>
              </w:rPr>
              <w:t xml:space="preserve">idle timer </w:t>
            </w:r>
            <w:r>
              <w:rPr>
                <w:sz w:val="16"/>
                <w:szCs w:val="16"/>
              </w:rPr>
              <w:t>prompt</w:t>
            </w:r>
          </w:p>
        </w:tc>
        <w:tc>
          <w:tcPr>
            <w:tcW w:w="992" w:type="dxa"/>
            <w:vAlign w:val="center"/>
          </w:tcPr>
          <w:p w14:paraId="117111F4" w14:textId="77777777" w:rsidR="009D3282" w:rsidRPr="000F75E5" w:rsidRDefault="009D3282" w:rsidP="00C977A1">
            <w:pPr>
              <w:pStyle w:val="Default"/>
              <w:jc w:val="center"/>
              <w:rPr>
                <w:sz w:val="16"/>
                <w:szCs w:val="16"/>
              </w:rPr>
            </w:pPr>
            <w:r>
              <w:rPr>
                <w:sz w:val="16"/>
                <w:szCs w:val="16"/>
              </w:rPr>
              <w:t>60s</w:t>
            </w:r>
          </w:p>
        </w:tc>
        <w:tc>
          <w:tcPr>
            <w:tcW w:w="992" w:type="dxa"/>
            <w:vAlign w:val="center"/>
          </w:tcPr>
          <w:p w14:paraId="39CA8AD1" w14:textId="77777777" w:rsidR="009D3282" w:rsidRPr="000F75E5" w:rsidRDefault="009D3282" w:rsidP="00C977A1">
            <w:pPr>
              <w:pStyle w:val="Default"/>
              <w:jc w:val="center"/>
              <w:rPr>
                <w:sz w:val="16"/>
                <w:szCs w:val="16"/>
              </w:rPr>
            </w:pPr>
            <w:r w:rsidRPr="000F75E5">
              <w:rPr>
                <w:sz w:val="16"/>
                <w:szCs w:val="16"/>
              </w:rPr>
              <w:t>20s</w:t>
            </w:r>
          </w:p>
        </w:tc>
        <w:tc>
          <w:tcPr>
            <w:tcW w:w="1134" w:type="dxa"/>
            <w:vAlign w:val="center"/>
          </w:tcPr>
          <w:p w14:paraId="2A3C5137" w14:textId="77777777" w:rsidR="009D3282" w:rsidRPr="000F75E5" w:rsidRDefault="009D3282" w:rsidP="00C977A1">
            <w:pPr>
              <w:pStyle w:val="Default"/>
              <w:jc w:val="center"/>
              <w:rPr>
                <w:sz w:val="16"/>
                <w:szCs w:val="16"/>
              </w:rPr>
            </w:pPr>
            <w:r>
              <w:rPr>
                <w:sz w:val="16"/>
                <w:szCs w:val="16"/>
              </w:rPr>
              <w:t>60s</w:t>
            </w:r>
          </w:p>
        </w:tc>
        <w:tc>
          <w:tcPr>
            <w:tcW w:w="1134" w:type="dxa"/>
            <w:vAlign w:val="center"/>
          </w:tcPr>
          <w:p w14:paraId="670463ED" w14:textId="77777777" w:rsidR="009D3282" w:rsidRPr="000F75E5" w:rsidRDefault="009D3282" w:rsidP="00C977A1">
            <w:pPr>
              <w:pStyle w:val="Default"/>
              <w:jc w:val="center"/>
              <w:rPr>
                <w:sz w:val="16"/>
                <w:szCs w:val="16"/>
              </w:rPr>
            </w:pPr>
            <w:r>
              <w:rPr>
                <w:sz w:val="16"/>
                <w:szCs w:val="16"/>
              </w:rPr>
              <w:t xml:space="preserve">120s </w:t>
            </w:r>
          </w:p>
        </w:tc>
      </w:tr>
      <w:tr w:rsidR="009D3282" w:rsidRPr="000F75E5" w14:paraId="056A578B" w14:textId="77777777" w:rsidTr="00C977A1">
        <w:trPr>
          <w:cantSplit/>
          <w:trHeight w:val="340"/>
        </w:trPr>
        <w:tc>
          <w:tcPr>
            <w:tcW w:w="5529" w:type="dxa"/>
            <w:vAlign w:val="center"/>
          </w:tcPr>
          <w:p w14:paraId="265E49C2" w14:textId="77777777" w:rsidR="009D3282" w:rsidRPr="00DB7232" w:rsidRDefault="009D3282" w:rsidP="00C977A1">
            <w:pPr>
              <w:pStyle w:val="Default"/>
              <w:rPr>
                <w:sz w:val="16"/>
                <w:szCs w:val="16"/>
              </w:rPr>
            </w:pPr>
            <w:r>
              <w:rPr>
                <w:sz w:val="16"/>
                <w:szCs w:val="16"/>
              </w:rPr>
              <w:t>Advance System Tray notification before one-</w:t>
            </w:r>
            <w:r w:rsidRPr="00DB7232">
              <w:rPr>
                <w:sz w:val="16"/>
                <w:szCs w:val="16"/>
              </w:rPr>
              <w:t xml:space="preserve">factor reverification </w:t>
            </w:r>
            <w:r>
              <w:rPr>
                <w:sz w:val="16"/>
                <w:szCs w:val="16"/>
              </w:rPr>
              <w:t>prompt</w:t>
            </w:r>
          </w:p>
        </w:tc>
        <w:tc>
          <w:tcPr>
            <w:tcW w:w="992" w:type="dxa"/>
            <w:vAlign w:val="center"/>
          </w:tcPr>
          <w:p w14:paraId="0A405AB1" w14:textId="77777777" w:rsidR="009D3282" w:rsidRPr="000F75E5" w:rsidRDefault="009D3282" w:rsidP="00C977A1">
            <w:pPr>
              <w:pStyle w:val="Default"/>
              <w:jc w:val="center"/>
              <w:rPr>
                <w:sz w:val="16"/>
                <w:szCs w:val="16"/>
              </w:rPr>
            </w:pPr>
            <w:r>
              <w:rPr>
                <w:sz w:val="16"/>
                <w:szCs w:val="16"/>
              </w:rPr>
              <w:t>180s</w:t>
            </w:r>
          </w:p>
        </w:tc>
        <w:tc>
          <w:tcPr>
            <w:tcW w:w="992" w:type="dxa"/>
            <w:vAlign w:val="center"/>
          </w:tcPr>
          <w:p w14:paraId="61E3E927" w14:textId="77777777" w:rsidR="009D3282" w:rsidRPr="000F75E5" w:rsidRDefault="009D3282" w:rsidP="00C977A1">
            <w:pPr>
              <w:pStyle w:val="Default"/>
              <w:jc w:val="center"/>
              <w:rPr>
                <w:sz w:val="16"/>
                <w:szCs w:val="16"/>
              </w:rPr>
            </w:pPr>
            <w:r>
              <w:rPr>
                <w:sz w:val="16"/>
                <w:szCs w:val="16"/>
              </w:rPr>
              <w:t>120s</w:t>
            </w:r>
          </w:p>
        </w:tc>
        <w:tc>
          <w:tcPr>
            <w:tcW w:w="1134" w:type="dxa"/>
            <w:vAlign w:val="center"/>
          </w:tcPr>
          <w:p w14:paraId="7F74677D" w14:textId="77777777" w:rsidR="009D3282" w:rsidRPr="000F75E5" w:rsidRDefault="009D3282" w:rsidP="00C977A1">
            <w:pPr>
              <w:pStyle w:val="Default"/>
              <w:jc w:val="center"/>
              <w:rPr>
                <w:sz w:val="16"/>
                <w:szCs w:val="16"/>
              </w:rPr>
            </w:pPr>
            <w:r>
              <w:rPr>
                <w:sz w:val="16"/>
                <w:szCs w:val="16"/>
              </w:rPr>
              <w:t>180s</w:t>
            </w:r>
          </w:p>
        </w:tc>
        <w:tc>
          <w:tcPr>
            <w:tcW w:w="1134" w:type="dxa"/>
            <w:vAlign w:val="center"/>
          </w:tcPr>
          <w:p w14:paraId="2FB31CF3" w14:textId="77777777" w:rsidR="009D3282" w:rsidRPr="000F75E5" w:rsidRDefault="009D3282" w:rsidP="00C977A1">
            <w:pPr>
              <w:pStyle w:val="Default"/>
              <w:jc w:val="center"/>
              <w:rPr>
                <w:sz w:val="16"/>
                <w:szCs w:val="16"/>
              </w:rPr>
            </w:pPr>
            <w:r>
              <w:rPr>
                <w:sz w:val="16"/>
                <w:szCs w:val="16"/>
              </w:rPr>
              <w:t xml:space="preserve">180s </w:t>
            </w:r>
          </w:p>
        </w:tc>
      </w:tr>
      <w:tr w:rsidR="009D3282" w:rsidRPr="000F75E5" w14:paraId="23502884" w14:textId="77777777" w:rsidTr="00C977A1">
        <w:trPr>
          <w:cantSplit/>
          <w:trHeight w:val="340"/>
        </w:trPr>
        <w:tc>
          <w:tcPr>
            <w:tcW w:w="5529" w:type="dxa"/>
            <w:vAlign w:val="center"/>
          </w:tcPr>
          <w:p w14:paraId="5BAD2AFD" w14:textId="77777777" w:rsidR="009D3282" w:rsidRPr="00DB7232" w:rsidRDefault="009D3282" w:rsidP="00C977A1">
            <w:pPr>
              <w:pStyle w:val="Default"/>
              <w:rPr>
                <w:sz w:val="16"/>
                <w:szCs w:val="16"/>
              </w:rPr>
            </w:pPr>
            <w:r>
              <w:rPr>
                <w:sz w:val="16"/>
                <w:szCs w:val="16"/>
              </w:rPr>
              <w:t>Advance System Tray notification before two-</w:t>
            </w:r>
            <w:r w:rsidRPr="00DB7232">
              <w:rPr>
                <w:sz w:val="16"/>
                <w:szCs w:val="16"/>
              </w:rPr>
              <w:t xml:space="preserve">factor reverification </w:t>
            </w:r>
            <w:r>
              <w:rPr>
                <w:sz w:val="16"/>
                <w:szCs w:val="16"/>
              </w:rPr>
              <w:t>prompt</w:t>
            </w:r>
          </w:p>
        </w:tc>
        <w:tc>
          <w:tcPr>
            <w:tcW w:w="992" w:type="dxa"/>
            <w:vAlign w:val="center"/>
          </w:tcPr>
          <w:p w14:paraId="1D570E4B" w14:textId="77777777" w:rsidR="009D3282" w:rsidRPr="000F75E5" w:rsidRDefault="009D3282" w:rsidP="00C977A1">
            <w:pPr>
              <w:pStyle w:val="Default"/>
              <w:jc w:val="center"/>
              <w:rPr>
                <w:sz w:val="16"/>
                <w:szCs w:val="16"/>
              </w:rPr>
            </w:pPr>
            <w:r>
              <w:rPr>
                <w:sz w:val="16"/>
                <w:szCs w:val="16"/>
              </w:rPr>
              <w:t>420s</w:t>
            </w:r>
          </w:p>
        </w:tc>
        <w:tc>
          <w:tcPr>
            <w:tcW w:w="992" w:type="dxa"/>
            <w:vAlign w:val="center"/>
          </w:tcPr>
          <w:p w14:paraId="2FCC19AE" w14:textId="77777777" w:rsidR="009D3282" w:rsidRPr="000F75E5" w:rsidRDefault="009D3282" w:rsidP="00C977A1">
            <w:pPr>
              <w:pStyle w:val="Default"/>
              <w:jc w:val="center"/>
              <w:rPr>
                <w:sz w:val="16"/>
                <w:szCs w:val="16"/>
              </w:rPr>
            </w:pPr>
            <w:r>
              <w:rPr>
                <w:sz w:val="16"/>
                <w:szCs w:val="16"/>
              </w:rPr>
              <w:t>300s</w:t>
            </w:r>
          </w:p>
        </w:tc>
        <w:tc>
          <w:tcPr>
            <w:tcW w:w="1134" w:type="dxa"/>
            <w:vAlign w:val="center"/>
          </w:tcPr>
          <w:p w14:paraId="4401F829" w14:textId="77777777" w:rsidR="009D3282" w:rsidRPr="000F75E5" w:rsidRDefault="009D3282" w:rsidP="00C977A1">
            <w:pPr>
              <w:pStyle w:val="Default"/>
              <w:jc w:val="center"/>
              <w:rPr>
                <w:sz w:val="16"/>
                <w:szCs w:val="16"/>
              </w:rPr>
            </w:pPr>
            <w:r>
              <w:rPr>
                <w:sz w:val="16"/>
                <w:szCs w:val="16"/>
              </w:rPr>
              <w:t>600s</w:t>
            </w:r>
          </w:p>
        </w:tc>
        <w:tc>
          <w:tcPr>
            <w:tcW w:w="1134" w:type="dxa"/>
            <w:vAlign w:val="center"/>
          </w:tcPr>
          <w:p w14:paraId="1A9A0F78" w14:textId="77777777" w:rsidR="009D3282" w:rsidRPr="000F75E5" w:rsidRDefault="009D3282" w:rsidP="00C977A1">
            <w:pPr>
              <w:pStyle w:val="Default"/>
              <w:jc w:val="center"/>
              <w:rPr>
                <w:sz w:val="16"/>
                <w:szCs w:val="16"/>
              </w:rPr>
            </w:pPr>
            <w:r>
              <w:rPr>
                <w:sz w:val="16"/>
                <w:szCs w:val="16"/>
              </w:rPr>
              <w:t>600s</w:t>
            </w:r>
          </w:p>
        </w:tc>
      </w:tr>
      <w:tr w:rsidR="009D3282" w:rsidRPr="000F75E5" w14:paraId="1EA7894A" w14:textId="77777777" w:rsidTr="00C977A1">
        <w:trPr>
          <w:cantSplit/>
          <w:trHeight w:val="340"/>
        </w:trPr>
        <w:tc>
          <w:tcPr>
            <w:tcW w:w="5529" w:type="dxa"/>
            <w:vAlign w:val="center"/>
          </w:tcPr>
          <w:p w14:paraId="552F1317" w14:textId="77777777" w:rsidR="009D3282" w:rsidRPr="00DB7232" w:rsidRDefault="009D3282" w:rsidP="00C977A1">
            <w:pPr>
              <w:pStyle w:val="Default"/>
              <w:rPr>
                <w:sz w:val="16"/>
                <w:szCs w:val="16"/>
              </w:rPr>
            </w:pPr>
            <w:r w:rsidRPr="00DB7232">
              <w:rPr>
                <w:sz w:val="16"/>
                <w:szCs w:val="16"/>
              </w:rPr>
              <w:t>Time bef</w:t>
            </w:r>
            <w:r>
              <w:rPr>
                <w:sz w:val="16"/>
                <w:szCs w:val="16"/>
              </w:rPr>
              <w:t>ore two-</w:t>
            </w:r>
            <w:r w:rsidRPr="00DB7232">
              <w:rPr>
                <w:sz w:val="16"/>
                <w:szCs w:val="16"/>
              </w:rPr>
              <w:t xml:space="preserve">factor reverification </w:t>
            </w:r>
            <w:r>
              <w:rPr>
                <w:sz w:val="16"/>
                <w:szCs w:val="16"/>
              </w:rPr>
              <w:t>timer expires, where if the one-</w:t>
            </w:r>
            <w:r w:rsidRPr="00DB7232">
              <w:rPr>
                <w:sz w:val="16"/>
                <w:szCs w:val="16"/>
              </w:rPr>
              <w:t>factor reverification about to be shown (either due to a forced reverification or due to the user presenting their</w:t>
            </w:r>
            <w:r>
              <w:rPr>
                <w:sz w:val="16"/>
                <w:szCs w:val="16"/>
              </w:rPr>
              <w:t xml:space="preserve"> Smartcard voluntarily) – that a two-</w:t>
            </w:r>
            <w:r w:rsidRPr="00DB7232">
              <w:rPr>
                <w:sz w:val="16"/>
                <w:szCs w:val="16"/>
              </w:rPr>
              <w:t>factor reverification is forced instead.  (Preve</w:t>
            </w:r>
            <w:r>
              <w:rPr>
                <w:sz w:val="16"/>
                <w:szCs w:val="16"/>
              </w:rPr>
              <w:t>nts a two-</w:t>
            </w:r>
            <w:r w:rsidRPr="00DB7232">
              <w:rPr>
                <w:sz w:val="16"/>
                <w:szCs w:val="16"/>
              </w:rPr>
              <w:t xml:space="preserve">factor reverification being required shortly after a one factor reverification has been completed.) </w:t>
            </w:r>
          </w:p>
        </w:tc>
        <w:tc>
          <w:tcPr>
            <w:tcW w:w="992" w:type="dxa"/>
            <w:vAlign w:val="center"/>
          </w:tcPr>
          <w:p w14:paraId="09FC299B" w14:textId="77777777" w:rsidR="009D3282" w:rsidRPr="000F75E5" w:rsidRDefault="009D3282" w:rsidP="00C977A1">
            <w:pPr>
              <w:pStyle w:val="Default"/>
              <w:jc w:val="center"/>
              <w:rPr>
                <w:sz w:val="16"/>
                <w:szCs w:val="16"/>
              </w:rPr>
            </w:pPr>
            <w:r>
              <w:rPr>
                <w:sz w:val="16"/>
                <w:szCs w:val="16"/>
              </w:rPr>
              <w:t>900s (15m)</w:t>
            </w:r>
          </w:p>
        </w:tc>
        <w:tc>
          <w:tcPr>
            <w:tcW w:w="992" w:type="dxa"/>
            <w:vAlign w:val="center"/>
          </w:tcPr>
          <w:p w14:paraId="29D4E764" w14:textId="77777777" w:rsidR="009D3282" w:rsidRPr="000F75E5" w:rsidRDefault="009D3282" w:rsidP="00C977A1">
            <w:pPr>
              <w:pStyle w:val="Default"/>
              <w:jc w:val="center"/>
              <w:rPr>
                <w:sz w:val="16"/>
                <w:szCs w:val="16"/>
              </w:rPr>
            </w:pPr>
            <w:r>
              <w:rPr>
                <w:sz w:val="16"/>
                <w:szCs w:val="16"/>
              </w:rPr>
              <w:t>600s</w:t>
            </w:r>
          </w:p>
        </w:tc>
        <w:tc>
          <w:tcPr>
            <w:tcW w:w="1134" w:type="dxa"/>
            <w:vAlign w:val="center"/>
          </w:tcPr>
          <w:p w14:paraId="67BDB720" w14:textId="77777777" w:rsidR="009D3282" w:rsidRPr="000F75E5" w:rsidRDefault="009D3282" w:rsidP="00C977A1">
            <w:pPr>
              <w:pStyle w:val="Default"/>
              <w:jc w:val="center"/>
              <w:rPr>
                <w:sz w:val="16"/>
                <w:szCs w:val="16"/>
              </w:rPr>
            </w:pPr>
            <w:r>
              <w:rPr>
                <w:sz w:val="16"/>
                <w:szCs w:val="16"/>
              </w:rPr>
              <w:t>900s</w:t>
            </w:r>
            <w:r>
              <w:rPr>
                <w:sz w:val="16"/>
                <w:szCs w:val="16"/>
              </w:rPr>
              <w:br/>
              <w:t>(15m)</w:t>
            </w:r>
          </w:p>
        </w:tc>
        <w:tc>
          <w:tcPr>
            <w:tcW w:w="1134" w:type="dxa"/>
            <w:vAlign w:val="center"/>
          </w:tcPr>
          <w:p w14:paraId="7427319F" w14:textId="77777777" w:rsidR="009D3282" w:rsidRPr="000F75E5" w:rsidRDefault="009D3282" w:rsidP="00C977A1">
            <w:pPr>
              <w:pStyle w:val="Default"/>
              <w:jc w:val="center"/>
              <w:rPr>
                <w:sz w:val="16"/>
                <w:szCs w:val="16"/>
              </w:rPr>
            </w:pPr>
            <w:r>
              <w:rPr>
                <w:sz w:val="16"/>
                <w:szCs w:val="16"/>
              </w:rPr>
              <w:t xml:space="preserve">1200s </w:t>
            </w:r>
            <w:r>
              <w:rPr>
                <w:sz w:val="16"/>
                <w:szCs w:val="16"/>
              </w:rPr>
              <w:br/>
              <w:t>(</w:t>
            </w:r>
            <w:r w:rsidRPr="000F75E5">
              <w:rPr>
                <w:sz w:val="16"/>
                <w:szCs w:val="16"/>
              </w:rPr>
              <w:t>20m</w:t>
            </w:r>
            <w:r>
              <w:rPr>
                <w:sz w:val="16"/>
                <w:szCs w:val="16"/>
              </w:rPr>
              <w:t>)</w:t>
            </w:r>
          </w:p>
        </w:tc>
      </w:tr>
      <w:tr w:rsidR="009D3282" w:rsidRPr="000F75E5" w14:paraId="1A5CF7DC" w14:textId="77777777" w:rsidTr="00C977A1">
        <w:trPr>
          <w:cantSplit/>
          <w:trHeight w:val="340"/>
        </w:trPr>
        <w:tc>
          <w:tcPr>
            <w:tcW w:w="5529" w:type="dxa"/>
            <w:vAlign w:val="center"/>
          </w:tcPr>
          <w:p w14:paraId="1C4A9E59" w14:textId="77777777" w:rsidR="009D3282" w:rsidRPr="00DB7232" w:rsidRDefault="009D3282" w:rsidP="00C977A1">
            <w:pPr>
              <w:pStyle w:val="Default"/>
              <w:rPr>
                <w:sz w:val="16"/>
                <w:szCs w:val="16"/>
              </w:rPr>
            </w:pPr>
            <w:r>
              <w:rPr>
                <w:sz w:val="16"/>
                <w:szCs w:val="16"/>
              </w:rPr>
              <w:t>Countdown timer on the one-</w:t>
            </w:r>
            <w:r w:rsidRPr="00DB7232">
              <w:rPr>
                <w:sz w:val="16"/>
                <w:szCs w:val="16"/>
              </w:rPr>
              <w:t>factor reverification form.</w:t>
            </w:r>
          </w:p>
        </w:tc>
        <w:tc>
          <w:tcPr>
            <w:tcW w:w="992" w:type="dxa"/>
            <w:vAlign w:val="center"/>
          </w:tcPr>
          <w:p w14:paraId="75A9743A" w14:textId="77777777" w:rsidR="009D3282" w:rsidRPr="000F75E5" w:rsidRDefault="009D3282" w:rsidP="00C977A1">
            <w:pPr>
              <w:pStyle w:val="Default"/>
              <w:jc w:val="center"/>
              <w:rPr>
                <w:sz w:val="16"/>
                <w:szCs w:val="16"/>
              </w:rPr>
            </w:pPr>
            <w:r>
              <w:rPr>
                <w:sz w:val="16"/>
                <w:szCs w:val="16"/>
              </w:rPr>
              <w:t>240s</w:t>
            </w:r>
          </w:p>
        </w:tc>
        <w:tc>
          <w:tcPr>
            <w:tcW w:w="992" w:type="dxa"/>
            <w:vAlign w:val="center"/>
          </w:tcPr>
          <w:p w14:paraId="00DCC23F" w14:textId="77777777" w:rsidR="009D3282" w:rsidRPr="000F75E5" w:rsidRDefault="009D3282" w:rsidP="00C977A1">
            <w:pPr>
              <w:pStyle w:val="Default"/>
              <w:jc w:val="center"/>
              <w:rPr>
                <w:sz w:val="16"/>
                <w:szCs w:val="16"/>
              </w:rPr>
            </w:pPr>
            <w:r>
              <w:rPr>
                <w:sz w:val="16"/>
                <w:szCs w:val="16"/>
              </w:rPr>
              <w:t>120s</w:t>
            </w:r>
          </w:p>
        </w:tc>
        <w:tc>
          <w:tcPr>
            <w:tcW w:w="1134" w:type="dxa"/>
            <w:vAlign w:val="center"/>
          </w:tcPr>
          <w:p w14:paraId="30149107" w14:textId="77777777" w:rsidR="009D3282" w:rsidRPr="000F75E5" w:rsidRDefault="009D3282" w:rsidP="00C977A1">
            <w:pPr>
              <w:pStyle w:val="Default"/>
              <w:jc w:val="center"/>
              <w:rPr>
                <w:sz w:val="16"/>
                <w:szCs w:val="16"/>
              </w:rPr>
            </w:pPr>
            <w:r>
              <w:rPr>
                <w:sz w:val="16"/>
                <w:szCs w:val="16"/>
              </w:rPr>
              <w:t>240s</w:t>
            </w:r>
          </w:p>
        </w:tc>
        <w:tc>
          <w:tcPr>
            <w:tcW w:w="1134" w:type="dxa"/>
            <w:vAlign w:val="center"/>
          </w:tcPr>
          <w:p w14:paraId="200C7E7B" w14:textId="77777777" w:rsidR="009D3282" w:rsidRPr="000F75E5" w:rsidRDefault="009D3282" w:rsidP="00C977A1">
            <w:pPr>
              <w:pStyle w:val="Default"/>
              <w:jc w:val="center"/>
              <w:rPr>
                <w:sz w:val="16"/>
                <w:szCs w:val="16"/>
              </w:rPr>
            </w:pPr>
            <w:r>
              <w:rPr>
                <w:sz w:val="16"/>
                <w:szCs w:val="16"/>
              </w:rPr>
              <w:t>240s</w:t>
            </w:r>
          </w:p>
        </w:tc>
      </w:tr>
      <w:tr w:rsidR="009D3282" w:rsidRPr="000F75E5" w14:paraId="0341BCEB" w14:textId="77777777" w:rsidTr="00C977A1">
        <w:trPr>
          <w:cantSplit/>
          <w:trHeight w:val="340"/>
        </w:trPr>
        <w:tc>
          <w:tcPr>
            <w:tcW w:w="5529" w:type="dxa"/>
            <w:tcBorders>
              <w:bottom w:val="single" w:sz="4" w:space="0" w:color="auto"/>
            </w:tcBorders>
            <w:vAlign w:val="center"/>
          </w:tcPr>
          <w:p w14:paraId="7B9D7378" w14:textId="77777777" w:rsidR="009D3282" w:rsidRPr="00DB7232" w:rsidRDefault="009D3282" w:rsidP="00C977A1">
            <w:pPr>
              <w:pStyle w:val="Default"/>
              <w:rPr>
                <w:sz w:val="16"/>
                <w:szCs w:val="16"/>
              </w:rPr>
            </w:pPr>
            <w:r>
              <w:rPr>
                <w:sz w:val="16"/>
                <w:szCs w:val="16"/>
              </w:rPr>
              <w:t>Countdown timer on the two-</w:t>
            </w:r>
            <w:r w:rsidRPr="00DB7232">
              <w:rPr>
                <w:sz w:val="16"/>
                <w:szCs w:val="16"/>
              </w:rPr>
              <w:t>factor reverification form.</w:t>
            </w:r>
          </w:p>
        </w:tc>
        <w:tc>
          <w:tcPr>
            <w:tcW w:w="992" w:type="dxa"/>
            <w:tcBorders>
              <w:bottom w:val="single" w:sz="4" w:space="0" w:color="auto"/>
            </w:tcBorders>
            <w:vAlign w:val="center"/>
          </w:tcPr>
          <w:p w14:paraId="6263C228" w14:textId="77777777" w:rsidR="009D3282" w:rsidRPr="000F75E5" w:rsidRDefault="009D3282" w:rsidP="00C977A1">
            <w:pPr>
              <w:pStyle w:val="Default"/>
              <w:jc w:val="center"/>
              <w:rPr>
                <w:sz w:val="16"/>
                <w:szCs w:val="16"/>
              </w:rPr>
            </w:pPr>
            <w:r>
              <w:rPr>
                <w:sz w:val="16"/>
                <w:szCs w:val="16"/>
              </w:rPr>
              <w:t>240s</w:t>
            </w:r>
          </w:p>
        </w:tc>
        <w:tc>
          <w:tcPr>
            <w:tcW w:w="992" w:type="dxa"/>
            <w:tcBorders>
              <w:bottom w:val="single" w:sz="4" w:space="0" w:color="auto"/>
            </w:tcBorders>
            <w:vAlign w:val="center"/>
          </w:tcPr>
          <w:p w14:paraId="281C6EFF" w14:textId="77777777" w:rsidR="009D3282" w:rsidRPr="000F75E5" w:rsidRDefault="009D3282" w:rsidP="00C977A1">
            <w:pPr>
              <w:pStyle w:val="Default"/>
              <w:jc w:val="center"/>
              <w:rPr>
                <w:sz w:val="16"/>
                <w:szCs w:val="16"/>
              </w:rPr>
            </w:pPr>
            <w:r>
              <w:rPr>
                <w:sz w:val="16"/>
                <w:szCs w:val="16"/>
              </w:rPr>
              <w:t>240s</w:t>
            </w:r>
          </w:p>
        </w:tc>
        <w:tc>
          <w:tcPr>
            <w:tcW w:w="1134" w:type="dxa"/>
            <w:tcBorders>
              <w:bottom w:val="single" w:sz="4" w:space="0" w:color="auto"/>
            </w:tcBorders>
            <w:vAlign w:val="center"/>
          </w:tcPr>
          <w:p w14:paraId="65DAE6C7" w14:textId="77777777" w:rsidR="009D3282" w:rsidRPr="000F75E5" w:rsidRDefault="009D3282" w:rsidP="00C977A1">
            <w:pPr>
              <w:pStyle w:val="Default"/>
              <w:jc w:val="center"/>
              <w:rPr>
                <w:sz w:val="16"/>
                <w:szCs w:val="16"/>
              </w:rPr>
            </w:pPr>
            <w:r>
              <w:rPr>
                <w:sz w:val="16"/>
                <w:szCs w:val="16"/>
              </w:rPr>
              <w:t>240s</w:t>
            </w:r>
          </w:p>
        </w:tc>
        <w:tc>
          <w:tcPr>
            <w:tcW w:w="1134" w:type="dxa"/>
            <w:tcBorders>
              <w:bottom w:val="single" w:sz="4" w:space="0" w:color="auto"/>
            </w:tcBorders>
            <w:vAlign w:val="center"/>
          </w:tcPr>
          <w:p w14:paraId="19D45EB3" w14:textId="77777777" w:rsidR="009D3282" w:rsidRPr="000F75E5" w:rsidRDefault="009D3282" w:rsidP="00C977A1">
            <w:pPr>
              <w:pStyle w:val="Default"/>
              <w:jc w:val="center"/>
              <w:rPr>
                <w:sz w:val="16"/>
                <w:szCs w:val="16"/>
              </w:rPr>
            </w:pPr>
            <w:r>
              <w:rPr>
                <w:sz w:val="16"/>
                <w:szCs w:val="16"/>
              </w:rPr>
              <w:t>240s</w:t>
            </w:r>
          </w:p>
        </w:tc>
      </w:tr>
    </w:tbl>
    <w:p w14:paraId="0BE0FD73" w14:textId="77777777" w:rsidR="00C018B2" w:rsidRDefault="00C018B2" w:rsidP="00C353EE">
      <w:pPr>
        <w:pStyle w:val="Heading2"/>
      </w:pPr>
      <w:bookmarkStart w:id="37" w:name="_Toc159596971"/>
      <w:r w:rsidRPr="00C018B2">
        <w:lastRenderedPageBreak/>
        <w:t>Primary Care System Suppliers</w:t>
      </w:r>
      <w:bookmarkEnd w:id="37"/>
    </w:p>
    <w:p w14:paraId="5EF1968D" w14:textId="00730414" w:rsidR="00646583" w:rsidRDefault="00646583" w:rsidP="00646583">
      <w:r>
        <w:t>A new registry key value named "</w:t>
      </w:r>
      <w:proofErr w:type="spellStart"/>
      <w:r w:rsidR="388E6629">
        <w:t>TrustedCertificateIssuers</w:t>
      </w:r>
      <w:proofErr w:type="spellEnd"/>
      <w:r>
        <w:t>" of type REG_SZ is</w:t>
      </w:r>
      <w:r>
        <w:br/>
        <w:t xml:space="preserve">supported </w:t>
      </w:r>
      <w:r w:rsidR="0C1BD366">
        <w:t xml:space="preserve">for </w:t>
      </w:r>
      <w:r w:rsidR="57E74491">
        <w:t xml:space="preserve">prescription </w:t>
      </w:r>
      <w:r w:rsidR="0C1BD366">
        <w:t>signing actions</w:t>
      </w:r>
      <w:r w:rsidR="09D46673">
        <w:t xml:space="preserve"> using signing API </w:t>
      </w:r>
      <w:r w:rsidR="4B41328E">
        <w:t>libraries</w:t>
      </w:r>
      <w:r>
        <w:t>. It is searched for in the registry in the following</w:t>
      </w:r>
      <w:r w:rsidR="00661847">
        <w:t xml:space="preserve"> </w:t>
      </w:r>
      <w:r>
        <w:t>locations and, in the following order:</w:t>
      </w:r>
    </w:p>
    <w:p w14:paraId="3D1AD05B" w14:textId="77777777" w:rsidR="008E3D30" w:rsidRPr="008266CE" w:rsidRDefault="008E3D30" w:rsidP="008E3D30">
      <w:pPr>
        <w:pStyle w:val="ListParagraph"/>
        <w:numPr>
          <w:ilvl w:val="0"/>
          <w:numId w:val="43"/>
        </w:numPr>
        <w:rPr>
          <w:b/>
          <w:bCs/>
        </w:rPr>
      </w:pPr>
      <w:r w:rsidRPr="008266CE">
        <w:rPr>
          <w:b/>
          <w:bCs/>
        </w:rPr>
        <w:t>64-bit Operating System:</w:t>
      </w:r>
    </w:p>
    <w:p w14:paraId="48B7FBF7" w14:textId="075CC192" w:rsidR="008E3D30" w:rsidRDefault="008E3D30" w:rsidP="008E3D30">
      <w:pPr>
        <w:pStyle w:val="ListParagraph"/>
        <w:numPr>
          <w:ilvl w:val="1"/>
          <w:numId w:val="43"/>
        </w:numPr>
        <w:spacing w:after="140"/>
      </w:pPr>
      <w:r w:rsidRPr="001A16F4">
        <w:rPr>
          <w:b/>
        </w:rPr>
        <w:t>Set by Group Policy:</w:t>
      </w:r>
      <w:r>
        <w:t xml:space="preserve"> HKLM\SOFTWARE\Policies\HSCIC</w:t>
      </w:r>
      <w:r w:rsidR="33CF7A4E">
        <w:t>\</w:t>
      </w:r>
      <w:proofErr w:type="spellStart"/>
      <w:r w:rsidR="33CF7A4E">
        <w:t>SCardCryptoAPI</w:t>
      </w:r>
      <w:proofErr w:type="spellEnd"/>
    </w:p>
    <w:p w14:paraId="554A0274" w14:textId="77BAF12A" w:rsidR="008E3D30" w:rsidRDefault="008E3D30" w:rsidP="008E3D30">
      <w:pPr>
        <w:pStyle w:val="ListParagraph"/>
        <w:numPr>
          <w:ilvl w:val="1"/>
          <w:numId w:val="43"/>
        </w:numPr>
        <w:spacing w:after="140"/>
      </w:pPr>
      <w:r w:rsidRPr="001A16F4">
        <w:rPr>
          <w:b/>
        </w:rPr>
        <w:t>All Users:</w:t>
      </w:r>
      <w:r>
        <w:t xml:space="preserve"> HKLM\SOFTWARE\Wow6432Node\HSCIC</w:t>
      </w:r>
      <w:r w:rsidR="06474575">
        <w:t>\</w:t>
      </w:r>
      <w:proofErr w:type="spellStart"/>
      <w:r w:rsidR="06474575">
        <w:t>SCardCryptoAPI</w:t>
      </w:r>
      <w:proofErr w:type="spellEnd"/>
    </w:p>
    <w:p w14:paraId="134D002C" w14:textId="1A1CA876" w:rsidR="008E3D30" w:rsidRDefault="008E3D30" w:rsidP="008E3D30">
      <w:pPr>
        <w:pStyle w:val="ListParagraph"/>
        <w:numPr>
          <w:ilvl w:val="1"/>
          <w:numId w:val="43"/>
        </w:numPr>
        <w:spacing w:after="140"/>
      </w:pPr>
      <w:r w:rsidRPr="001A16F4">
        <w:rPr>
          <w:b/>
        </w:rPr>
        <w:t xml:space="preserve">Current User: </w:t>
      </w:r>
      <w:r>
        <w:t>HKCU\SOFTWARE\HSCIC</w:t>
      </w:r>
      <w:r w:rsidR="06474575">
        <w:t>\</w:t>
      </w:r>
      <w:proofErr w:type="spellStart"/>
      <w:r w:rsidR="06474575">
        <w:t>SCardCryptoAPI</w:t>
      </w:r>
      <w:proofErr w:type="spellEnd"/>
    </w:p>
    <w:p w14:paraId="008FB167" w14:textId="46F49CBA" w:rsidR="738EDBC1" w:rsidRDefault="738EDBC1" w:rsidP="738EDBC1">
      <w:pPr>
        <w:pStyle w:val="ListParagraph"/>
        <w:numPr>
          <w:ilvl w:val="0"/>
          <w:numId w:val="44"/>
        </w:numPr>
      </w:pPr>
    </w:p>
    <w:p w14:paraId="6F55DD58" w14:textId="77777777" w:rsidR="00140D78" w:rsidRDefault="00DE6E9E" w:rsidP="00DE6E9E">
      <w:r>
        <w:t>By setting the registry string to contain the Issuer details for NHS Certificate Authorities you can ensure that the API will only remove stale X.509 Certificates issued by those defined Certificate Authorities.</w:t>
      </w:r>
    </w:p>
    <w:p w14:paraId="563815AB" w14:textId="324EE4A0" w:rsidR="001308B8" w:rsidRDefault="00140D78" w:rsidP="00DE6E9E">
      <w:r w:rsidRPr="738EDBC1">
        <w:rPr>
          <w:b/>
          <w:bCs/>
        </w:rPr>
        <w:t>Note:</w:t>
      </w:r>
      <w:r>
        <w:br/>
      </w:r>
      <w:r w:rsidR="00E61FFD">
        <w:t>The old logic has been superseded now and</w:t>
      </w:r>
      <w:r w:rsidR="00554D85">
        <w:t xml:space="preserve"> </w:t>
      </w:r>
      <w:r w:rsidR="00E61FFD">
        <w:t xml:space="preserve">the API performs </w:t>
      </w:r>
      <w:r w:rsidR="00EF7B01">
        <w:t>similarly</w:t>
      </w:r>
      <w:r w:rsidR="00E61FFD">
        <w:t xml:space="preserve"> to the Identity Agent </w:t>
      </w:r>
      <w:proofErr w:type="gramStart"/>
      <w:r w:rsidR="00E61FFD">
        <w:t xml:space="preserve">with </w:t>
      </w:r>
      <w:r w:rsidR="00EF7B01">
        <w:t>regard</w:t>
      </w:r>
      <w:r w:rsidR="00E61FFD">
        <w:t xml:space="preserve"> to</w:t>
      </w:r>
      <w:proofErr w:type="gramEnd"/>
      <w:r w:rsidR="00E61FFD">
        <w:t xml:space="preserve"> this</w:t>
      </w:r>
      <w:r w:rsidR="001308B8">
        <w:t xml:space="preserve"> </w:t>
      </w:r>
      <w:r w:rsidR="00E61FFD">
        <w:t>functionality.</w:t>
      </w:r>
    </w:p>
    <w:p w14:paraId="765716BF" w14:textId="12264800" w:rsidR="001308B8" w:rsidRDefault="685BEFCB" w:rsidP="00DE6E9E">
      <w:r>
        <w:t>B</w:t>
      </w:r>
      <w:r w:rsidR="00E61FFD">
        <w:t>y default, the user's personal certificate store is cleared of X.509</w:t>
      </w:r>
      <w:r w:rsidR="00EF7B01">
        <w:t xml:space="preserve"> </w:t>
      </w:r>
      <w:r w:rsidR="00E61FFD">
        <w:t>certificates that do not match those that have been currently read from the</w:t>
      </w:r>
      <w:r w:rsidR="001308B8">
        <w:t xml:space="preserve"> </w:t>
      </w:r>
      <w:r w:rsidR="00E61FFD">
        <w:t>target Smart Card.</w:t>
      </w:r>
    </w:p>
    <w:p w14:paraId="5345D717" w14:textId="40A43376" w:rsidR="001F206F" w:rsidRDefault="00E61FFD" w:rsidP="00DE6E9E">
      <w:r w:rsidRPr="00E61FFD">
        <w:t>To disable this and to ensure that only stale X.509 certificates that have been</w:t>
      </w:r>
      <w:r w:rsidR="001308B8">
        <w:t xml:space="preserve"> </w:t>
      </w:r>
      <w:r w:rsidRPr="00E61FFD">
        <w:t>issued by NHS for Authentication and Signing are removed the following must</w:t>
      </w:r>
      <w:r w:rsidRPr="00E61FFD">
        <w:br/>
        <w:t>be done:</w:t>
      </w:r>
    </w:p>
    <w:p w14:paraId="2EF7103D" w14:textId="77777777" w:rsidR="00CE2CC9" w:rsidRDefault="00CE2CC9" w:rsidP="00DE6E9E"/>
    <w:tbl>
      <w:tblPr>
        <w:tblStyle w:val="ListTable3-Accent11"/>
        <w:tblW w:w="9855" w:type="dxa"/>
        <w:tblLayout w:type="fixed"/>
        <w:tblCellMar>
          <w:top w:w="113" w:type="dxa"/>
          <w:bottom w:w="113" w:type="dxa"/>
        </w:tblCellMar>
        <w:tblLook w:val="04A0" w:firstRow="1" w:lastRow="0" w:firstColumn="1" w:lastColumn="0" w:noHBand="0" w:noVBand="1"/>
      </w:tblPr>
      <w:tblGrid>
        <w:gridCol w:w="2689"/>
        <w:gridCol w:w="1799"/>
        <w:gridCol w:w="2453"/>
        <w:gridCol w:w="2914"/>
      </w:tblGrid>
      <w:tr w:rsidR="00DE6E9E" w:rsidRPr="00C07B79" w14:paraId="1BE89FA3" w14:textId="77777777" w:rsidTr="738EDBC1">
        <w:trPr>
          <w:cnfStyle w:val="100000000000" w:firstRow="1" w:lastRow="0" w:firstColumn="0" w:lastColumn="0" w:oddVBand="0" w:evenVBand="0" w:oddHBand="0" w:evenHBand="0" w:firstRowFirstColumn="0" w:firstRowLastColumn="0" w:lastRowFirstColumn="0" w:lastRowLastColumn="0"/>
          <w:trHeight w:val="32"/>
        </w:trPr>
        <w:tc>
          <w:tcPr>
            <w:cnfStyle w:val="001000000100" w:firstRow="0" w:lastRow="0" w:firstColumn="1" w:lastColumn="0" w:oddVBand="0" w:evenVBand="0" w:oddHBand="0" w:evenHBand="0" w:firstRowFirstColumn="1" w:firstRowLastColumn="0" w:lastRowFirstColumn="0" w:lastRowLastColumn="0"/>
            <w:tcW w:w="2689" w:type="dxa"/>
            <w:noWrap/>
            <w:vAlign w:val="center"/>
          </w:tcPr>
          <w:p w14:paraId="5BD37B34" w14:textId="77777777" w:rsidR="00DE6E9E" w:rsidRPr="00C07B79" w:rsidRDefault="00DE6E9E" w:rsidP="009A05A7">
            <w:pPr>
              <w:spacing w:after="0"/>
              <w:jc w:val="center"/>
              <w:rPr>
                <w:rFonts w:asciiTheme="minorHAnsi" w:hAnsiTheme="minorHAnsi" w:cstheme="minorHAnsi"/>
                <w:color w:val="FFFFFF" w:themeColor="background1"/>
              </w:rPr>
            </w:pPr>
            <w:r w:rsidRPr="00C07B79">
              <w:rPr>
                <w:rFonts w:asciiTheme="minorHAnsi" w:hAnsiTheme="minorHAnsi" w:cstheme="minorHAnsi"/>
                <w:color w:val="FFFFFF" w:themeColor="background1"/>
              </w:rPr>
              <w:t>Setting</w:t>
            </w:r>
          </w:p>
        </w:tc>
        <w:tc>
          <w:tcPr>
            <w:tcW w:w="1799" w:type="dxa"/>
            <w:noWrap/>
            <w:vAlign w:val="center"/>
          </w:tcPr>
          <w:p w14:paraId="5B2A68EF" w14:textId="77777777" w:rsidR="00DE6E9E" w:rsidRPr="00C07B79" w:rsidRDefault="00DE6E9E" w:rsidP="009A05A7">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C07B79">
              <w:rPr>
                <w:rFonts w:asciiTheme="minorHAnsi" w:hAnsiTheme="minorHAnsi" w:cstheme="minorHAnsi"/>
                <w:color w:val="FFFFFF" w:themeColor="background1"/>
              </w:rPr>
              <w:t>Default</w:t>
            </w:r>
          </w:p>
        </w:tc>
        <w:tc>
          <w:tcPr>
            <w:tcW w:w="2453" w:type="dxa"/>
            <w:vAlign w:val="center"/>
          </w:tcPr>
          <w:p w14:paraId="05087A03" w14:textId="77777777" w:rsidR="00DE6E9E" w:rsidRDefault="00DE6E9E" w:rsidP="009A05A7">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Bidi"/>
                <w:color w:val="FFFFFF" w:themeColor="background1"/>
              </w:rPr>
            </w:pPr>
            <w:r w:rsidRPr="3D017590">
              <w:rPr>
                <w:rFonts w:asciiTheme="minorHAnsi" w:hAnsiTheme="minorHAnsi" w:cstheme="minorBidi"/>
                <w:color w:val="FFFFFF" w:themeColor="background1"/>
              </w:rPr>
              <w:t>Possible Values</w:t>
            </w:r>
          </w:p>
        </w:tc>
        <w:tc>
          <w:tcPr>
            <w:tcW w:w="2914" w:type="dxa"/>
            <w:noWrap/>
            <w:vAlign w:val="center"/>
          </w:tcPr>
          <w:p w14:paraId="313D68C2" w14:textId="77777777" w:rsidR="00DE6E9E" w:rsidRPr="00C07B79" w:rsidRDefault="00DE6E9E" w:rsidP="009A05A7">
            <w:pPr>
              <w:spacing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C07B79">
              <w:rPr>
                <w:rFonts w:asciiTheme="minorHAnsi" w:hAnsiTheme="minorHAnsi" w:cstheme="minorHAnsi"/>
                <w:color w:val="FFFFFF" w:themeColor="background1"/>
              </w:rPr>
              <w:t>Purpose</w:t>
            </w:r>
          </w:p>
        </w:tc>
      </w:tr>
      <w:tr w:rsidR="00DE6E9E" w:rsidRPr="00250C63" w14:paraId="28458847" w14:textId="77777777" w:rsidTr="738EDBC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89" w:type="dxa"/>
            <w:noWrap/>
            <w:hideMark/>
          </w:tcPr>
          <w:p w14:paraId="462EC3A6" w14:textId="70C68AAC" w:rsidR="00DE6E9E" w:rsidRPr="004E567F" w:rsidRDefault="7B4FB83F">
            <w:pPr>
              <w:spacing w:after="0"/>
              <w:rPr>
                <w:rFonts w:asciiTheme="minorHAnsi" w:hAnsiTheme="minorHAnsi" w:cstheme="minorBidi"/>
                <w:b w:val="0"/>
                <w:sz w:val="20"/>
                <w:szCs w:val="20"/>
              </w:rPr>
            </w:pPr>
            <w:proofErr w:type="spellStart"/>
            <w:r w:rsidRPr="044AFA4A">
              <w:rPr>
                <w:rFonts w:asciiTheme="minorHAnsi" w:hAnsiTheme="minorHAnsi" w:cstheme="minorBidi"/>
                <w:sz w:val="20"/>
                <w:szCs w:val="20"/>
              </w:rPr>
              <w:t>TrustedCertificateIssuers</w:t>
            </w:r>
            <w:proofErr w:type="spellEnd"/>
            <w:r w:rsidR="31200616" w:rsidRPr="044AFA4A">
              <w:rPr>
                <w:rFonts w:asciiTheme="minorHAnsi" w:hAnsiTheme="minorHAnsi" w:cstheme="minorBidi"/>
                <w:sz w:val="20"/>
                <w:szCs w:val="20"/>
              </w:rPr>
              <w:t xml:space="preserve"> </w:t>
            </w:r>
            <w:r w:rsidR="00DE6E9E" w:rsidRPr="044AFA4A">
              <w:rPr>
                <w:rFonts w:asciiTheme="minorHAnsi" w:hAnsiTheme="minorHAnsi" w:cstheme="minorBidi"/>
                <w:b w:val="0"/>
                <w:bCs w:val="0"/>
                <w:sz w:val="20"/>
                <w:szCs w:val="20"/>
              </w:rPr>
              <w:t>(REG_SZ)</w:t>
            </w:r>
          </w:p>
        </w:tc>
        <w:tc>
          <w:tcPr>
            <w:tcW w:w="1799" w:type="dxa"/>
            <w:noWrap/>
            <w:hideMark/>
          </w:tcPr>
          <w:p w14:paraId="2F13E9FC" w14:textId="6B4BAB65" w:rsidR="00DE6E9E" w:rsidRPr="00A713AC" w:rsidRDefault="00CE2CC9" w:rsidP="00CE2CC9">
            <w:pPr>
              <w:spacing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07B79">
              <w:rPr>
                <w:rFonts w:asciiTheme="minorHAnsi" w:hAnsiTheme="minorHAnsi" w:cstheme="minorHAnsi"/>
                <w:b/>
                <w:i/>
                <w:sz w:val="20"/>
                <w:szCs w:val="20"/>
              </w:rPr>
              <w:t>None</w:t>
            </w:r>
          </w:p>
        </w:tc>
        <w:tc>
          <w:tcPr>
            <w:tcW w:w="2453" w:type="dxa"/>
          </w:tcPr>
          <w:p w14:paraId="3056AA5A" w14:textId="77777777" w:rsidR="00CE2CC9" w:rsidRPr="00E25943" w:rsidRDefault="00CE2CC9" w:rsidP="00CE2CC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E25943">
              <w:rPr>
                <w:rFonts w:asciiTheme="minorHAnsi" w:hAnsiTheme="minorHAnsi" w:cstheme="minorHAnsi"/>
                <w:b/>
                <w:bCs/>
                <w:sz w:val="20"/>
                <w:szCs w:val="20"/>
              </w:rPr>
              <w:t>LIVE</w:t>
            </w:r>
          </w:p>
          <w:p w14:paraId="07D20D4D" w14:textId="77777777" w:rsidR="00CE2CC9" w:rsidRDefault="00CE2CC9" w:rsidP="738EDBC1">
            <w:pPr>
              <w:cnfStyle w:val="000000100000" w:firstRow="0" w:lastRow="0" w:firstColumn="0" w:lastColumn="0" w:oddVBand="0" w:evenVBand="0" w:oddHBand="1" w:evenHBand="0" w:firstRowFirstColumn="0" w:firstRowLastColumn="0" w:lastRowFirstColumn="0" w:lastRowLastColumn="0"/>
              <w:rPr>
                <w:rFonts w:cstheme="minorBidi"/>
                <w:sz w:val="20"/>
                <w:szCs w:val="20"/>
              </w:rPr>
            </w:pPr>
            <w:r w:rsidRPr="738EDBC1">
              <w:rPr>
                <w:rFonts w:cstheme="minorBidi"/>
                <w:sz w:val="20"/>
                <w:szCs w:val="20"/>
              </w:rPr>
              <w:t>CN=NHS Level 1C, OU=CA, O=</w:t>
            </w:r>
            <w:proofErr w:type="spellStart"/>
            <w:proofErr w:type="gramStart"/>
            <w:r w:rsidRPr="738EDBC1">
              <w:rPr>
                <w:rFonts w:cstheme="minorBidi"/>
                <w:sz w:val="20"/>
                <w:szCs w:val="20"/>
              </w:rPr>
              <w:t>nhs;CN</w:t>
            </w:r>
            <w:proofErr w:type="spellEnd"/>
            <w:proofErr w:type="gramEnd"/>
            <w:r w:rsidRPr="738EDBC1">
              <w:rPr>
                <w:rFonts w:cstheme="minorBidi"/>
                <w:sz w:val="20"/>
                <w:szCs w:val="20"/>
              </w:rPr>
              <w:t>=NHS Level 1D, OU=CA, O=</w:t>
            </w:r>
            <w:proofErr w:type="spellStart"/>
            <w:r w:rsidRPr="738EDBC1">
              <w:rPr>
                <w:rFonts w:cstheme="minorBidi"/>
                <w:sz w:val="20"/>
                <w:szCs w:val="20"/>
              </w:rPr>
              <w:t>nhs;CN</w:t>
            </w:r>
            <w:proofErr w:type="spellEnd"/>
            <w:r w:rsidRPr="738EDBC1">
              <w:rPr>
                <w:rFonts w:cstheme="minorBidi"/>
                <w:sz w:val="20"/>
                <w:szCs w:val="20"/>
              </w:rPr>
              <w:t>=NHS Authentication G2, OU=CA, O=</w:t>
            </w:r>
            <w:proofErr w:type="spellStart"/>
            <w:r w:rsidRPr="738EDBC1">
              <w:rPr>
                <w:rFonts w:cstheme="minorBidi"/>
                <w:sz w:val="20"/>
                <w:szCs w:val="20"/>
              </w:rPr>
              <w:t>nhs</w:t>
            </w:r>
            <w:proofErr w:type="spellEnd"/>
            <w:r w:rsidRPr="738EDBC1">
              <w:rPr>
                <w:rFonts w:cstheme="minorBidi"/>
                <w:sz w:val="20"/>
                <w:szCs w:val="20"/>
              </w:rPr>
              <w:t>, C=GB;CN=NHS Signing G2, OU=CA, O=</w:t>
            </w:r>
            <w:proofErr w:type="spellStart"/>
            <w:r w:rsidRPr="738EDBC1">
              <w:rPr>
                <w:rFonts w:cstheme="minorBidi"/>
                <w:sz w:val="20"/>
                <w:szCs w:val="20"/>
              </w:rPr>
              <w:t>nhs</w:t>
            </w:r>
            <w:proofErr w:type="spellEnd"/>
            <w:r w:rsidRPr="738EDBC1">
              <w:rPr>
                <w:rFonts w:cstheme="minorBidi"/>
                <w:sz w:val="20"/>
                <w:szCs w:val="20"/>
              </w:rPr>
              <w:t>, C=GB</w:t>
            </w:r>
          </w:p>
          <w:p w14:paraId="2054E4D8" w14:textId="77777777" w:rsidR="00CE2CC9" w:rsidRDefault="00CE2CC9" w:rsidP="00CE2CC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1E5A20">
              <w:rPr>
                <w:rFonts w:asciiTheme="minorHAnsi" w:hAnsiTheme="minorHAnsi" w:cstheme="minorHAnsi"/>
                <w:sz w:val="20"/>
                <w:szCs w:val="20"/>
              </w:rPr>
              <w:t>For the test environments, place the following value in the registry:</w:t>
            </w:r>
          </w:p>
          <w:p w14:paraId="73DBE9D7" w14:textId="77777777" w:rsidR="00CE2CC9" w:rsidRPr="00E25943" w:rsidRDefault="11876C25" w:rsidP="00CE2CC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29826C48">
              <w:rPr>
                <w:rFonts w:asciiTheme="minorHAnsi" w:hAnsiTheme="minorHAnsi" w:cstheme="minorBidi"/>
                <w:b/>
                <w:bCs/>
                <w:color w:val="auto"/>
                <w:sz w:val="20"/>
                <w:szCs w:val="20"/>
              </w:rPr>
              <w:t>INT</w:t>
            </w:r>
          </w:p>
          <w:p w14:paraId="2A043DD1" w14:textId="1EFFFD85" w:rsidR="00DE6E9E" w:rsidRDefault="0D686DB8" w:rsidP="29826C48">
            <w:pPr>
              <w:cnfStyle w:val="000000100000" w:firstRow="0" w:lastRow="0" w:firstColumn="0" w:lastColumn="0" w:oddVBand="0" w:evenVBand="0" w:oddHBand="1" w:evenHBand="0" w:firstRowFirstColumn="0" w:firstRowLastColumn="0" w:lastRowFirstColumn="0" w:lastRowLastColumn="0"/>
              <w:rPr>
                <w:rFonts w:eastAsia="Arial" w:cs="Arial"/>
                <w:sz w:val="20"/>
                <w:szCs w:val="20"/>
              </w:rPr>
            </w:pPr>
            <w:r w:rsidRPr="738EDBC1">
              <w:rPr>
                <w:rFonts w:eastAsia="Arial" w:cs="Arial"/>
                <w:color w:val="1D1C1D"/>
                <w:sz w:val="22"/>
                <w:szCs w:val="22"/>
              </w:rPr>
              <w:t>CN=NHS INT Authentication G2, OU=CA, O=</w:t>
            </w:r>
            <w:proofErr w:type="spellStart"/>
            <w:r w:rsidRPr="738EDBC1">
              <w:rPr>
                <w:rFonts w:eastAsia="Arial" w:cs="Arial"/>
                <w:color w:val="1D1C1D"/>
                <w:sz w:val="22"/>
                <w:szCs w:val="22"/>
              </w:rPr>
              <w:t>nhs</w:t>
            </w:r>
            <w:proofErr w:type="spellEnd"/>
            <w:r w:rsidRPr="738EDBC1">
              <w:rPr>
                <w:rFonts w:eastAsia="Arial" w:cs="Arial"/>
                <w:color w:val="1D1C1D"/>
                <w:sz w:val="22"/>
                <w:szCs w:val="22"/>
              </w:rPr>
              <w:t>, C=</w:t>
            </w:r>
            <w:proofErr w:type="gramStart"/>
            <w:r w:rsidRPr="738EDBC1">
              <w:rPr>
                <w:rFonts w:eastAsia="Arial" w:cs="Arial"/>
                <w:color w:val="1D1C1D"/>
                <w:sz w:val="22"/>
                <w:szCs w:val="22"/>
              </w:rPr>
              <w:t>GB;CN</w:t>
            </w:r>
            <w:proofErr w:type="gramEnd"/>
            <w:r w:rsidRPr="738EDBC1">
              <w:rPr>
                <w:rFonts w:eastAsia="Arial" w:cs="Arial"/>
                <w:color w:val="1D1C1D"/>
                <w:sz w:val="22"/>
                <w:szCs w:val="22"/>
              </w:rPr>
              <w:t>=NHS INT Signing G2, OU=CA, O=</w:t>
            </w:r>
            <w:proofErr w:type="spellStart"/>
            <w:r w:rsidRPr="738EDBC1">
              <w:rPr>
                <w:rFonts w:eastAsia="Arial" w:cs="Arial"/>
                <w:color w:val="1D1C1D"/>
                <w:sz w:val="22"/>
                <w:szCs w:val="22"/>
              </w:rPr>
              <w:t>nhs</w:t>
            </w:r>
            <w:proofErr w:type="spellEnd"/>
            <w:r w:rsidRPr="738EDBC1">
              <w:rPr>
                <w:rFonts w:eastAsia="Arial" w:cs="Arial"/>
                <w:color w:val="1D1C1D"/>
                <w:sz w:val="22"/>
                <w:szCs w:val="22"/>
              </w:rPr>
              <w:t xml:space="preserve">, C=GB;CN=NHS INT </w:t>
            </w:r>
            <w:r w:rsidRPr="738EDBC1">
              <w:rPr>
                <w:rFonts w:eastAsia="Arial" w:cs="Arial"/>
                <w:color w:val="1D1C1D"/>
                <w:sz w:val="22"/>
                <w:szCs w:val="22"/>
              </w:rPr>
              <w:lastRenderedPageBreak/>
              <w:t>Level 1C, OU=CA, O=</w:t>
            </w:r>
            <w:proofErr w:type="spellStart"/>
            <w:r w:rsidRPr="738EDBC1">
              <w:rPr>
                <w:rFonts w:eastAsia="Arial" w:cs="Arial"/>
                <w:color w:val="1D1C1D"/>
                <w:sz w:val="22"/>
                <w:szCs w:val="22"/>
              </w:rPr>
              <w:t>nhs;CN</w:t>
            </w:r>
            <w:proofErr w:type="spellEnd"/>
            <w:r w:rsidRPr="738EDBC1">
              <w:rPr>
                <w:rFonts w:eastAsia="Arial" w:cs="Arial"/>
                <w:color w:val="1D1C1D"/>
                <w:sz w:val="22"/>
                <w:szCs w:val="22"/>
              </w:rPr>
              <w:t>=NHS INT Level 1D, OU=CA, O=</w:t>
            </w:r>
            <w:proofErr w:type="spellStart"/>
            <w:r w:rsidRPr="738EDBC1">
              <w:rPr>
                <w:rFonts w:eastAsia="Arial" w:cs="Arial"/>
                <w:color w:val="1D1C1D"/>
                <w:sz w:val="22"/>
                <w:szCs w:val="22"/>
              </w:rPr>
              <w:t>nhs</w:t>
            </w:r>
            <w:proofErr w:type="spellEnd"/>
          </w:p>
        </w:tc>
        <w:tc>
          <w:tcPr>
            <w:tcW w:w="2914" w:type="dxa"/>
            <w:noWrap/>
            <w:hideMark/>
          </w:tcPr>
          <w:p w14:paraId="7FC44986" w14:textId="0437CE28" w:rsidR="00DE6E9E" w:rsidRPr="00250C63" w:rsidRDefault="005265AA" w:rsidP="00CE2CC9">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20"/>
                <w:szCs w:val="20"/>
              </w:rPr>
            </w:pPr>
            <w:r w:rsidRPr="005265AA">
              <w:rPr>
                <w:rFonts w:asciiTheme="minorHAnsi" w:hAnsiTheme="minorHAnsi" w:cstheme="minorBidi"/>
                <w:sz w:val="20"/>
                <w:szCs w:val="20"/>
              </w:rPr>
              <w:lastRenderedPageBreak/>
              <w:t>The String is semicolon delimited allowing for multiple entries to be defined. If the user requires the presence of certificates other than those related to NHS Smart Cards place the following value in the registry entry</w:t>
            </w:r>
          </w:p>
        </w:tc>
      </w:tr>
    </w:tbl>
    <w:p w14:paraId="3CDBF18D" w14:textId="69F36BAA" w:rsidR="005107EF" w:rsidRPr="00646583" w:rsidRDefault="0086345B" w:rsidP="00DE6E9E">
      <w:r>
        <w:br/>
      </w:r>
    </w:p>
    <w:p w14:paraId="64C8C417" w14:textId="13B680BF" w:rsidR="00C07B79" w:rsidRDefault="251C5FAB" w:rsidP="003128F1">
      <w:pPr>
        <w:pStyle w:val="Heading2"/>
      </w:pPr>
      <w:bookmarkStart w:id="38" w:name="_Toc159596972"/>
      <w:r>
        <w:t>Environments</w:t>
      </w:r>
      <w:bookmarkEnd w:id="38"/>
    </w:p>
    <w:p w14:paraId="64C8C418" w14:textId="625C08D2" w:rsidR="00C07B79" w:rsidRDefault="00971B36" w:rsidP="00C07B79">
      <w:r>
        <w:t xml:space="preserve">The </w:t>
      </w:r>
      <w:r w:rsidR="008C2379">
        <w:t>Identity Agent</w:t>
      </w:r>
      <w:r w:rsidR="00C07B79">
        <w:t xml:space="preserve"> can be configured to operate against alternate environments </w:t>
      </w:r>
      <w:proofErr w:type="gramStart"/>
      <w:r w:rsidR="00C07B79">
        <w:t>through the use of</w:t>
      </w:r>
      <w:proofErr w:type="gramEnd"/>
      <w:r w:rsidR="00C07B79">
        <w:t xml:space="preserve"> registry settings.</w:t>
      </w:r>
    </w:p>
    <w:p w14:paraId="64C8C419" w14:textId="0C5C7272" w:rsidR="00C07B79" w:rsidRDefault="00C07B79" w:rsidP="00C07B79">
      <w:r>
        <w:t>This table lists the Path-to-Live environments and their respective settings:</w:t>
      </w:r>
    </w:p>
    <w:p w14:paraId="519F40AD" w14:textId="77777777" w:rsidR="00C17F2A" w:rsidRDefault="00C17F2A" w:rsidP="00C07B79"/>
    <w:tbl>
      <w:tblPr>
        <w:tblStyle w:val="ListTable3-Accent11"/>
        <w:tblW w:w="0" w:type="auto"/>
        <w:tblLook w:val="04A0" w:firstRow="1" w:lastRow="0" w:firstColumn="1" w:lastColumn="0" w:noHBand="0" w:noVBand="1"/>
      </w:tblPr>
      <w:tblGrid>
        <w:gridCol w:w="3114"/>
        <w:gridCol w:w="6740"/>
      </w:tblGrid>
      <w:tr w:rsidR="00C07B79" w:rsidRPr="006A356D" w14:paraId="64C8C41C" w14:textId="77777777" w:rsidTr="1519356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4" w:type="dxa"/>
            <w:tcMar>
              <w:top w:w="113" w:type="dxa"/>
              <w:bottom w:w="113" w:type="dxa"/>
            </w:tcMar>
          </w:tcPr>
          <w:p w14:paraId="64C8C41A" w14:textId="77777777" w:rsidR="00C07B79" w:rsidRPr="00C07B79" w:rsidRDefault="00C07B79" w:rsidP="00C07B79">
            <w:pPr>
              <w:spacing w:after="0"/>
              <w:rPr>
                <w:color w:val="FFFFFF" w:themeColor="background1"/>
              </w:rPr>
            </w:pPr>
            <w:r>
              <w:rPr>
                <w:color w:val="FFFFFF" w:themeColor="background1"/>
              </w:rPr>
              <w:t>Registry s</w:t>
            </w:r>
            <w:r w:rsidRPr="00C07B79">
              <w:rPr>
                <w:color w:val="FFFFFF" w:themeColor="background1"/>
              </w:rPr>
              <w:t>etting</w:t>
            </w:r>
          </w:p>
        </w:tc>
        <w:tc>
          <w:tcPr>
            <w:tcW w:w="6740" w:type="dxa"/>
            <w:tcMar>
              <w:top w:w="113" w:type="dxa"/>
              <w:bottom w:w="113" w:type="dxa"/>
            </w:tcMar>
          </w:tcPr>
          <w:p w14:paraId="64C8C41B" w14:textId="77777777" w:rsidR="00C07B79" w:rsidRPr="00C07B79" w:rsidRDefault="00C07B79" w:rsidP="00C07B79">
            <w:pPr>
              <w:spacing w:after="0"/>
              <w:cnfStyle w:val="100000000000" w:firstRow="1" w:lastRow="0" w:firstColumn="0" w:lastColumn="0" w:oddVBand="0" w:evenVBand="0" w:oddHBand="0" w:evenHBand="0" w:firstRowFirstColumn="0" w:firstRowLastColumn="0" w:lastRowFirstColumn="0" w:lastRowLastColumn="0"/>
              <w:rPr>
                <w:color w:val="FFFFFF" w:themeColor="background1"/>
              </w:rPr>
            </w:pPr>
            <w:r w:rsidRPr="00C07B79">
              <w:rPr>
                <w:color w:val="FFFFFF" w:themeColor="background1"/>
              </w:rPr>
              <w:t>Value</w:t>
            </w:r>
          </w:p>
        </w:tc>
      </w:tr>
      <w:tr w:rsidR="00C07B79" w:rsidRPr="006A356D" w14:paraId="64C8C41F" w14:textId="77777777" w:rsidTr="15193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shd w:val="clear" w:color="auto" w:fill="B5BCC3" w:themeFill="accent2" w:themeFillTint="99"/>
            <w:tcMar>
              <w:top w:w="113" w:type="dxa"/>
              <w:bottom w:w="113" w:type="dxa"/>
            </w:tcMar>
          </w:tcPr>
          <w:p w14:paraId="64C8C41D" w14:textId="40A85A49" w:rsidR="00C07B79" w:rsidRPr="006A356D" w:rsidRDefault="73EA1933" w:rsidP="00C07B79">
            <w:pPr>
              <w:spacing w:after="0"/>
              <w:rPr>
                <w:sz w:val="20"/>
                <w:szCs w:val="20"/>
              </w:rPr>
            </w:pPr>
            <w:r w:rsidRPr="1519356A">
              <w:rPr>
                <w:b w:val="0"/>
                <w:bCs w:val="0"/>
                <w:sz w:val="20"/>
                <w:szCs w:val="20"/>
              </w:rPr>
              <w:t>Environment:</w:t>
            </w:r>
            <w:r w:rsidRPr="1519356A">
              <w:rPr>
                <w:sz w:val="20"/>
                <w:szCs w:val="20"/>
              </w:rPr>
              <w:t xml:space="preserve"> INT</w:t>
            </w:r>
          </w:p>
        </w:tc>
        <w:tc>
          <w:tcPr>
            <w:tcW w:w="6740" w:type="dxa"/>
            <w:shd w:val="clear" w:color="auto" w:fill="B5BCC3" w:themeFill="accent2" w:themeFillTint="99"/>
            <w:tcMar>
              <w:top w:w="113" w:type="dxa"/>
              <w:bottom w:w="113" w:type="dxa"/>
            </w:tcMar>
          </w:tcPr>
          <w:p w14:paraId="64C8C41E" w14:textId="77777777" w:rsidR="00C07B79" w:rsidRPr="006A356D" w:rsidRDefault="00C07B79" w:rsidP="00C07B79">
            <w:pPr>
              <w:spacing w:after="0"/>
              <w:cnfStyle w:val="000000100000" w:firstRow="0" w:lastRow="0" w:firstColumn="0" w:lastColumn="0" w:oddVBand="0" w:evenVBand="0" w:oddHBand="1" w:evenHBand="0" w:firstRowFirstColumn="0" w:firstRowLastColumn="0" w:lastRowFirstColumn="0" w:lastRowLastColumn="0"/>
              <w:rPr>
                <w:sz w:val="20"/>
                <w:szCs w:val="20"/>
              </w:rPr>
            </w:pPr>
          </w:p>
        </w:tc>
      </w:tr>
      <w:tr w:rsidR="00C07B79" w:rsidRPr="006A356D" w14:paraId="64C8C422" w14:textId="77777777" w:rsidTr="1519356A">
        <w:tc>
          <w:tcPr>
            <w:cnfStyle w:val="001000000000" w:firstRow="0" w:lastRow="0" w:firstColumn="1" w:lastColumn="0" w:oddVBand="0" w:evenVBand="0" w:oddHBand="0" w:evenHBand="0" w:firstRowFirstColumn="0" w:firstRowLastColumn="0" w:lastRowFirstColumn="0" w:lastRowLastColumn="0"/>
            <w:tcW w:w="3114" w:type="dxa"/>
            <w:tcMar>
              <w:top w:w="113" w:type="dxa"/>
              <w:bottom w:w="113" w:type="dxa"/>
            </w:tcMar>
          </w:tcPr>
          <w:p w14:paraId="64C8C420" w14:textId="77777777" w:rsidR="00C07B79" w:rsidRPr="006A356D" w:rsidRDefault="00C07B79"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ActivatePOSTURL</w:t>
            </w:r>
            <w:proofErr w:type="spellEnd"/>
          </w:p>
        </w:tc>
        <w:tc>
          <w:tcPr>
            <w:tcW w:w="6740" w:type="dxa"/>
            <w:tcMar>
              <w:top w:w="113" w:type="dxa"/>
              <w:bottom w:w="113" w:type="dxa"/>
            </w:tcMar>
          </w:tcPr>
          <w:p w14:paraId="64C8C421" w14:textId="2CC4FD7C" w:rsidR="00C07B79" w:rsidRPr="004F211A" w:rsidRDefault="00000000"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hyperlink r:id="rId23" w:history="1">
              <w:r w:rsidR="006451D2" w:rsidRPr="00AF3E64">
                <w:rPr>
                  <w:rStyle w:val="Hyperlink"/>
                  <w:sz w:val="20"/>
                  <w:szCs w:val="20"/>
                </w:rPr>
                <w:t>https://gas.nis1.national.ncrs.nhs.uk/login/authactivate</w:t>
              </w:r>
            </w:hyperlink>
          </w:p>
        </w:tc>
      </w:tr>
      <w:tr w:rsidR="00C07B79" w:rsidRPr="006A356D" w14:paraId="64C8C425" w14:textId="77777777" w:rsidTr="15193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shd w:val="clear" w:color="auto" w:fill="B5BCC3" w:themeFill="accent2" w:themeFillTint="99"/>
            <w:tcMar>
              <w:top w:w="113" w:type="dxa"/>
              <w:bottom w:w="113" w:type="dxa"/>
            </w:tcMar>
          </w:tcPr>
          <w:p w14:paraId="64C8C423" w14:textId="203654C5" w:rsidR="00C07B79" w:rsidRPr="006A356D" w:rsidRDefault="73EA1933" w:rsidP="00C07B79">
            <w:pPr>
              <w:spacing w:after="0"/>
              <w:rPr>
                <w:sz w:val="20"/>
                <w:szCs w:val="20"/>
              </w:rPr>
            </w:pPr>
            <w:r w:rsidRPr="1519356A">
              <w:rPr>
                <w:b w:val="0"/>
                <w:bCs w:val="0"/>
                <w:sz w:val="20"/>
                <w:szCs w:val="20"/>
              </w:rPr>
              <w:t>Environment:</w:t>
            </w:r>
            <w:r w:rsidRPr="1519356A">
              <w:rPr>
                <w:sz w:val="20"/>
                <w:szCs w:val="20"/>
              </w:rPr>
              <w:t xml:space="preserve"> DEP</w:t>
            </w:r>
          </w:p>
        </w:tc>
        <w:tc>
          <w:tcPr>
            <w:tcW w:w="6740" w:type="dxa"/>
            <w:shd w:val="clear" w:color="auto" w:fill="B5BCC3" w:themeFill="accent2" w:themeFillTint="99"/>
            <w:tcMar>
              <w:top w:w="113" w:type="dxa"/>
              <w:bottom w:w="113" w:type="dxa"/>
            </w:tcMar>
          </w:tcPr>
          <w:p w14:paraId="64C8C424" w14:textId="77777777" w:rsidR="00C07B79" w:rsidRPr="00016E3B" w:rsidRDefault="00C07B79" w:rsidP="00C07B79">
            <w:pPr>
              <w:spacing w:after="0"/>
              <w:cnfStyle w:val="000000100000" w:firstRow="0" w:lastRow="0" w:firstColumn="0" w:lastColumn="0" w:oddVBand="0" w:evenVBand="0" w:oddHBand="1" w:evenHBand="0" w:firstRowFirstColumn="0" w:firstRowLastColumn="0" w:lastRowFirstColumn="0" w:lastRowLastColumn="0"/>
              <w:rPr>
                <w:color w:val="00B050"/>
                <w:sz w:val="20"/>
                <w:szCs w:val="20"/>
              </w:rPr>
            </w:pPr>
          </w:p>
        </w:tc>
      </w:tr>
      <w:tr w:rsidR="00C07B79" w:rsidRPr="006A356D" w14:paraId="64C8C428" w14:textId="77777777" w:rsidTr="1519356A">
        <w:tc>
          <w:tcPr>
            <w:cnfStyle w:val="001000000000" w:firstRow="0" w:lastRow="0" w:firstColumn="1" w:lastColumn="0" w:oddVBand="0" w:evenVBand="0" w:oddHBand="0" w:evenHBand="0" w:firstRowFirstColumn="0" w:firstRowLastColumn="0" w:lastRowFirstColumn="0" w:lastRowLastColumn="0"/>
            <w:tcW w:w="3114" w:type="dxa"/>
            <w:tcMar>
              <w:top w:w="113" w:type="dxa"/>
              <w:bottom w:w="113" w:type="dxa"/>
            </w:tcMar>
          </w:tcPr>
          <w:p w14:paraId="64C8C426" w14:textId="77777777" w:rsidR="00C07B79" w:rsidRPr="006A356D" w:rsidRDefault="00C07B79"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ActivatePOSTURL</w:t>
            </w:r>
            <w:proofErr w:type="spellEnd"/>
          </w:p>
        </w:tc>
        <w:tc>
          <w:tcPr>
            <w:tcW w:w="6740" w:type="dxa"/>
            <w:tcMar>
              <w:top w:w="113" w:type="dxa"/>
              <w:bottom w:w="113" w:type="dxa"/>
            </w:tcMar>
          </w:tcPr>
          <w:p w14:paraId="64C8C427" w14:textId="25F00482" w:rsidR="00C07B79" w:rsidRPr="006451D2" w:rsidRDefault="006451D2" w:rsidP="00C07B79">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olor w:val="003087" w:themeColor="accent3"/>
                <w:sz w:val="20"/>
                <w:szCs w:val="20"/>
              </w:rPr>
            </w:pPr>
            <w:r w:rsidRPr="006451D2">
              <w:rPr>
                <w:rStyle w:val="Hyperlink"/>
                <w:sz w:val="20"/>
                <w:szCs w:val="20"/>
              </w:rPr>
              <w:t>https://gas.vn1.national.ncrs.nhs.uk/login/authactivate</w:t>
            </w:r>
          </w:p>
        </w:tc>
      </w:tr>
      <w:tr w:rsidR="00C07B79" w:rsidRPr="006A356D" w14:paraId="64C8C42B" w14:textId="77777777" w:rsidTr="15193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shd w:val="clear" w:color="auto" w:fill="B5BCC3" w:themeFill="accent2" w:themeFillTint="99"/>
            <w:tcMar>
              <w:top w:w="113" w:type="dxa"/>
              <w:bottom w:w="113" w:type="dxa"/>
            </w:tcMar>
          </w:tcPr>
          <w:p w14:paraId="64C8C429" w14:textId="7BDBA627" w:rsidR="00C07B79" w:rsidRPr="006A356D" w:rsidRDefault="73EA1933" w:rsidP="00C07B79">
            <w:pPr>
              <w:spacing w:after="0"/>
              <w:rPr>
                <w:sz w:val="20"/>
                <w:szCs w:val="20"/>
              </w:rPr>
            </w:pPr>
            <w:r w:rsidRPr="1519356A">
              <w:rPr>
                <w:b w:val="0"/>
                <w:bCs w:val="0"/>
                <w:sz w:val="20"/>
                <w:szCs w:val="20"/>
              </w:rPr>
              <w:t>Environment:</w:t>
            </w:r>
            <w:r w:rsidRPr="1519356A">
              <w:rPr>
                <w:sz w:val="20"/>
                <w:szCs w:val="20"/>
              </w:rPr>
              <w:t xml:space="preserve"> </w:t>
            </w:r>
            <w:r w:rsidR="4DD7A444" w:rsidRPr="1519356A">
              <w:rPr>
                <w:sz w:val="20"/>
                <w:szCs w:val="20"/>
              </w:rPr>
              <w:t>TRAINING</w:t>
            </w:r>
          </w:p>
        </w:tc>
        <w:tc>
          <w:tcPr>
            <w:tcW w:w="6740" w:type="dxa"/>
            <w:shd w:val="clear" w:color="auto" w:fill="B5BCC3" w:themeFill="accent2" w:themeFillTint="99"/>
            <w:tcMar>
              <w:top w:w="113" w:type="dxa"/>
              <w:bottom w:w="113" w:type="dxa"/>
            </w:tcMar>
          </w:tcPr>
          <w:p w14:paraId="64C8C42A" w14:textId="77777777" w:rsidR="00C07B79" w:rsidRPr="00016E3B" w:rsidRDefault="00C07B79" w:rsidP="00C07B79">
            <w:pPr>
              <w:spacing w:after="0"/>
              <w:cnfStyle w:val="000000100000" w:firstRow="0" w:lastRow="0" w:firstColumn="0" w:lastColumn="0" w:oddVBand="0" w:evenVBand="0" w:oddHBand="1" w:evenHBand="0" w:firstRowFirstColumn="0" w:firstRowLastColumn="0" w:lastRowFirstColumn="0" w:lastRowLastColumn="0"/>
              <w:rPr>
                <w:color w:val="00B050"/>
                <w:sz w:val="20"/>
                <w:szCs w:val="20"/>
              </w:rPr>
            </w:pPr>
          </w:p>
        </w:tc>
      </w:tr>
      <w:tr w:rsidR="00C07B79" w:rsidRPr="006A356D" w14:paraId="64C8C42E" w14:textId="77777777" w:rsidTr="1519356A">
        <w:tc>
          <w:tcPr>
            <w:cnfStyle w:val="001000000000" w:firstRow="0" w:lastRow="0" w:firstColumn="1" w:lastColumn="0" w:oddVBand="0" w:evenVBand="0" w:oddHBand="0" w:evenHBand="0" w:firstRowFirstColumn="0" w:firstRowLastColumn="0" w:lastRowFirstColumn="0" w:lastRowLastColumn="0"/>
            <w:tcW w:w="3114" w:type="dxa"/>
            <w:tcMar>
              <w:top w:w="113" w:type="dxa"/>
              <w:bottom w:w="113" w:type="dxa"/>
            </w:tcMar>
          </w:tcPr>
          <w:p w14:paraId="64C8C42C" w14:textId="77777777" w:rsidR="00C07B79" w:rsidRPr="006A356D" w:rsidRDefault="00C07B79"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ActivatePOSTURL</w:t>
            </w:r>
            <w:proofErr w:type="spellEnd"/>
          </w:p>
        </w:tc>
        <w:tc>
          <w:tcPr>
            <w:tcW w:w="6740" w:type="dxa"/>
            <w:tcMar>
              <w:top w:w="113" w:type="dxa"/>
              <w:bottom w:w="113" w:type="dxa"/>
            </w:tcMar>
          </w:tcPr>
          <w:p w14:paraId="64C8C42D" w14:textId="3562BCA3" w:rsidR="00C07B79" w:rsidRPr="00016E3B" w:rsidRDefault="00533D20" w:rsidP="00C07B79">
            <w:pPr>
              <w:spacing w:after="0"/>
              <w:cnfStyle w:val="000000000000" w:firstRow="0" w:lastRow="0" w:firstColumn="0" w:lastColumn="0" w:oddVBand="0" w:evenVBand="0" w:oddHBand="0" w:evenHBand="0" w:firstRowFirstColumn="0" w:firstRowLastColumn="0" w:lastRowFirstColumn="0" w:lastRowLastColumn="0"/>
              <w:rPr>
                <w:color w:val="00B050"/>
                <w:sz w:val="20"/>
                <w:szCs w:val="20"/>
              </w:rPr>
            </w:pPr>
            <w:r w:rsidRPr="00533D20">
              <w:rPr>
                <w:rStyle w:val="Hyperlink"/>
                <w:sz w:val="20"/>
                <w:szCs w:val="20"/>
              </w:rPr>
              <w:t>https://gas.tsp.national.ncrs.nhs.uk/login/authactivate</w:t>
            </w:r>
          </w:p>
        </w:tc>
      </w:tr>
      <w:tr w:rsidR="00AA3355" w:rsidRPr="006A356D" w14:paraId="1EB2066D" w14:textId="77777777" w:rsidTr="15193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shd w:val="clear" w:color="auto" w:fill="B5BCC3" w:themeFill="accent2" w:themeFillTint="99"/>
            <w:tcMar>
              <w:top w:w="113" w:type="dxa"/>
              <w:bottom w:w="113" w:type="dxa"/>
            </w:tcMar>
          </w:tcPr>
          <w:p w14:paraId="21642039" w14:textId="3773F5F2" w:rsidR="00AA3355" w:rsidRPr="006A356D" w:rsidRDefault="00AA3355" w:rsidP="001E4C6F">
            <w:pPr>
              <w:spacing w:after="0"/>
              <w:rPr>
                <w:sz w:val="20"/>
                <w:szCs w:val="20"/>
              </w:rPr>
            </w:pPr>
            <w:r w:rsidRPr="006A356D">
              <w:rPr>
                <w:b w:val="0"/>
                <w:sz w:val="20"/>
                <w:szCs w:val="20"/>
              </w:rPr>
              <w:t>Environment:</w:t>
            </w:r>
            <w:r>
              <w:rPr>
                <w:sz w:val="20"/>
                <w:szCs w:val="20"/>
              </w:rPr>
              <w:t xml:space="preserve"> Live</w:t>
            </w:r>
          </w:p>
        </w:tc>
        <w:tc>
          <w:tcPr>
            <w:tcW w:w="6740" w:type="dxa"/>
            <w:shd w:val="clear" w:color="auto" w:fill="B5BCC3" w:themeFill="accent2" w:themeFillTint="99"/>
            <w:tcMar>
              <w:top w:w="113" w:type="dxa"/>
              <w:bottom w:w="113" w:type="dxa"/>
            </w:tcMar>
          </w:tcPr>
          <w:p w14:paraId="1934EE98" w14:textId="11A81A50" w:rsidR="00AA3355" w:rsidRPr="006A356D" w:rsidRDefault="00AA3355" w:rsidP="001E4C6F">
            <w:pPr>
              <w:spacing w:after="0"/>
              <w:cnfStyle w:val="000000100000" w:firstRow="0" w:lastRow="0" w:firstColumn="0" w:lastColumn="0" w:oddVBand="0" w:evenVBand="0" w:oddHBand="1" w:evenHBand="0" w:firstRowFirstColumn="0" w:firstRowLastColumn="0" w:lastRowFirstColumn="0" w:lastRowLastColumn="0"/>
              <w:rPr>
                <w:sz w:val="20"/>
                <w:szCs w:val="20"/>
              </w:rPr>
            </w:pPr>
          </w:p>
        </w:tc>
      </w:tr>
      <w:tr w:rsidR="00AA3355" w:rsidRPr="006A356D" w14:paraId="3AF891B7" w14:textId="77777777" w:rsidTr="1519356A">
        <w:tc>
          <w:tcPr>
            <w:cnfStyle w:val="001000000000" w:firstRow="0" w:lastRow="0" w:firstColumn="1" w:lastColumn="0" w:oddVBand="0" w:evenVBand="0" w:oddHBand="0" w:evenHBand="0" w:firstRowFirstColumn="0" w:firstRowLastColumn="0" w:lastRowFirstColumn="0" w:lastRowLastColumn="0"/>
            <w:tcW w:w="3114" w:type="dxa"/>
            <w:tcMar>
              <w:top w:w="113" w:type="dxa"/>
              <w:bottom w:w="113" w:type="dxa"/>
            </w:tcMar>
          </w:tcPr>
          <w:p w14:paraId="5199C872" w14:textId="7D47E434" w:rsidR="00AA3355" w:rsidRPr="00250C63" w:rsidRDefault="00AA3355" w:rsidP="00C07B79">
            <w:pPr>
              <w:spacing w:after="0"/>
              <w:rPr>
                <w:rFonts w:asciiTheme="minorHAnsi" w:hAnsiTheme="minorHAnsi" w:cstheme="minorHAnsi"/>
                <w:sz w:val="20"/>
                <w:szCs w:val="20"/>
              </w:rPr>
            </w:pPr>
            <w:proofErr w:type="spellStart"/>
            <w:r w:rsidRPr="00250C63">
              <w:rPr>
                <w:rFonts w:asciiTheme="minorHAnsi" w:hAnsiTheme="minorHAnsi" w:cstheme="minorHAnsi"/>
                <w:sz w:val="20"/>
                <w:szCs w:val="20"/>
              </w:rPr>
              <w:t>ActivatePOSTURL</w:t>
            </w:r>
            <w:proofErr w:type="spellEnd"/>
          </w:p>
        </w:tc>
        <w:tc>
          <w:tcPr>
            <w:tcW w:w="6740" w:type="dxa"/>
            <w:tcMar>
              <w:top w:w="113" w:type="dxa"/>
              <w:bottom w:w="113" w:type="dxa"/>
            </w:tcMar>
          </w:tcPr>
          <w:p w14:paraId="13ABA57E" w14:textId="37A50917" w:rsidR="00AA3355" w:rsidRPr="00041DFF" w:rsidRDefault="00AA3355" w:rsidP="00C07B79">
            <w:pPr>
              <w:spacing w:after="0"/>
              <w:cnfStyle w:val="000000000000" w:firstRow="0" w:lastRow="0" w:firstColumn="0" w:lastColumn="0" w:oddVBand="0" w:evenVBand="0" w:oddHBand="0" w:evenHBand="0" w:firstRowFirstColumn="0" w:firstRowLastColumn="0" w:lastRowFirstColumn="0" w:lastRowLastColumn="0"/>
              <w:rPr>
                <w:rStyle w:val="Hyperlink"/>
                <w:sz w:val="20"/>
                <w:szCs w:val="20"/>
              </w:rPr>
            </w:pPr>
            <w:r w:rsidRPr="00041DFF">
              <w:rPr>
                <w:rStyle w:val="Hyperlink"/>
                <w:sz w:val="20"/>
                <w:szCs w:val="20"/>
              </w:rPr>
              <w:t>https://gas.national.ncrs.nhs.uk/login/authactivate</w:t>
            </w:r>
          </w:p>
        </w:tc>
      </w:tr>
    </w:tbl>
    <w:p w14:paraId="24D766B1" w14:textId="77777777" w:rsidR="0091781B" w:rsidRDefault="0091781B" w:rsidP="00C07B79"/>
    <w:p w14:paraId="64C8C430" w14:textId="77777777" w:rsidR="00C07B79" w:rsidRDefault="00C07B79" w:rsidP="00C07B79">
      <w:pPr>
        <w:rPr>
          <w:b/>
        </w:rPr>
      </w:pPr>
      <w:r w:rsidRPr="008A7DED">
        <w:rPr>
          <w:b/>
        </w:rPr>
        <w:t>Note</w:t>
      </w:r>
    </w:p>
    <w:p w14:paraId="64C8C431" w14:textId="1E202E87" w:rsidR="00C07B79" w:rsidRPr="0056071D" w:rsidRDefault="00C07B79" w:rsidP="00C07B79">
      <w:pPr>
        <w:pStyle w:val="ListParagraph"/>
        <w:numPr>
          <w:ilvl w:val="0"/>
          <w:numId w:val="21"/>
        </w:numPr>
        <w:spacing w:after="0"/>
        <w:ind w:left="714" w:hanging="357"/>
        <w:contextualSpacing/>
        <w:textboxTightWrap w:val="none"/>
        <w:rPr>
          <w:rFonts w:eastAsia="MS Mincho"/>
          <w:b/>
          <w:color w:val="005EB8" w:themeColor="accent1"/>
          <w:spacing w:val="-8"/>
          <w:kern w:val="28"/>
          <w:sz w:val="35"/>
          <w:szCs w:val="28"/>
          <w14:ligatures w14:val="standardContextual"/>
        </w:rPr>
      </w:pPr>
      <w:r>
        <w:t xml:space="preserve">The value </w:t>
      </w:r>
      <w:r w:rsidR="00AA3355">
        <w:t>for Live is listed for reference only</w:t>
      </w:r>
      <w:r>
        <w:t xml:space="preserve">, it is not necessary to present an </w:t>
      </w:r>
      <w:proofErr w:type="spellStart"/>
      <w:r>
        <w:t>ActivatePOSTURL</w:t>
      </w:r>
      <w:proofErr w:type="spellEnd"/>
      <w:r>
        <w:t xml:space="preserve"> value in the registry</w:t>
      </w:r>
      <w:r w:rsidR="00AA3355">
        <w:t xml:space="preserve"> to authenticate against the live environment</w:t>
      </w:r>
      <w:r>
        <w:t>.</w:t>
      </w:r>
    </w:p>
    <w:p w14:paraId="7EC57A04" w14:textId="77777777" w:rsidR="00A505EA" w:rsidRDefault="00A505EA">
      <w:pPr>
        <w:spacing w:after="0"/>
        <w:textboxTightWrap w:val="none"/>
      </w:pPr>
    </w:p>
    <w:p w14:paraId="5FACCD7B" w14:textId="45A7D2AB" w:rsidR="055E524A" w:rsidRDefault="055E524A" w:rsidP="003128F1">
      <w:pPr>
        <w:pStyle w:val="Heading2"/>
      </w:pPr>
      <w:bookmarkStart w:id="39" w:name="_Toc159596973"/>
      <w:r>
        <w:t>Certificates</w:t>
      </w:r>
      <w:bookmarkEnd w:id="39"/>
    </w:p>
    <w:p w14:paraId="0C927746" w14:textId="61EF9977" w:rsidR="7CA64C00" w:rsidRDefault="7CA64C00" w:rsidP="7CA64C00">
      <w:pPr>
        <w:spacing w:after="0"/>
      </w:pPr>
    </w:p>
    <w:p w14:paraId="193B2AAF" w14:textId="3CA9AA61" w:rsidR="00A505EA" w:rsidRDefault="1293397C" w:rsidP="738EDBC1">
      <w:pPr>
        <w:spacing w:before="100" w:beforeAutospacing="1" w:after="100" w:afterAutospacing="1"/>
        <w:textboxTightWrap w:val="none"/>
      </w:pPr>
      <w:r>
        <w:t>T</w:t>
      </w:r>
      <w:r w:rsidR="35A2DBEB">
        <w:t>he</w:t>
      </w:r>
      <w:r w:rsidR="14024030">
        <w:t xml:space="preserve"> latest certificates for the environments can be downloaded from the URL below.</w:t>
      </w:r>
      <w:r w:rsidR="6DF9AF16">
        <w:t xml:space="preserve"> Follow the link for ‘Root and </w:t>
      </w:r>
      <w:proofErr w:type="spellStart"/>
      <w:r w:rsidR="6DF9AF16">
        <w:t>SubCA</w:t>
      </w:r>
      <w:proofErr w:type="spellEnd"/>
      <w:r w:rsidR="6DF9AF16">
        <w:t xml:space="preserve"> Certificates’.</w:t>
      </w:r>
    </w:p>
    <w:p w14:paraId="559D2C79" w14:textId="1C3D54AB" w:rsidR="00A505EA" w:rsidRPr="00A713AC" w:rsidRDefault="00000000" w:rsidP="00A713AC">
      <w:hyperlink r:id="rId24" w:tgtFrame="_blank" w:history="1">
        <w:r w:rsidR="00A713AC" w:rsidRPr="00A713AC">
          <w:rPr>
            <w:rStyle w:val="Hyperlink"/>
          </w:rPr>
          <w:t>https://digital.nhs.uk/services/path-to-live-environments</w:t>
        </w:r>
      </w:hyperlink>
    </w:p>
    <w:p w14:paraId="369CC6D3" w14:textId="77777777" w:rsidR="00E76EA1" w:rsidRDefault="6724125B" w:rsidP="738EDBC1">
      <w:pPr>
        <w:spacing w:before="100" w:beforeAutospacing="1" w:after="100" w:afterAutospacing="1"/>
        <w:textboxTightWrap w:val="none"/>
      </w:pPr>
      <w:r>
        <w:t xml:space="preserve">These certificates need to go into the correct </w:t>
      </w:r>
      <w:r w:rsidR="6F1B6612">
        <w:t xml:space="preserve">certificate </w:t>
      </w:r>
      <w:r>
        <w:t>stores for all users on the machines and require administrative rights to install</w:t>
      </w:r>
      <w:r w:rsidR="2A4B8468">
        <w:t xml:space="preserve"> them</w:t>
      </w:r>
      <w:r>
        <w:t>. Please contact your local ICT department to arrange this.</w:t>
      </w:r>
    </w:p>
    <w:p w14:paraId="10549847" w14:textId="7A7A7D57" w:rsidR="7CA64C00" w:rsidRDefault="7CA64C00" w:rsidP="738EDBC1">
      <w:pPr>
        <w:spacing w:beforeAutospacing="1" w:afterAutospacing="1"/>
      </w:pPr>
    </w:p>
    <w:p w14:paraId="496CE624" w14:textId="3BED7E7D" w:rsidR="7BC9184F" w:rsidRDefault="7BC9184F" w:rsidP="003128F1">
      <w:pPr>
        <w:pStyle w:val="Heading2"/>
      </w:pPr>
      <w:bookmarkStart w:id="40" w:name="_Toc159596974"/>
      <w:r>
        <w:lastRenderedPageBreak/>
        <w:t>Registry Editor Utility</w:t>
      </w:r>
      <w:bookmarkEnd w:id="40"/>
    </w:p>
    <w:p w14:paraId="4EFBC66B" w14:textId="70A98E53" w:rsidR="007A7372" w:rsidRPr="007A7372" w:rsidRDefault="5EFA2559" w:rsidP="738EDBC1">
      <w:pPr>
        <w:spacing w:beforeAutospacing="1" w:after="0" w:afterAutospacing="1" w:line="259" w:lineRule="auto"/>
        <w:textboxTightWrap w:val="none"/>
      </w:pPr>
      <w:r w:rsidRPr="00972C02">
        <w:rPr>
          <w:color w:val="auto"/>
        </w:rPr>
        <w:t xml:space="preserve">A </w:t>
      </w:r>
      <w:r w:rsidR="00737BED">
        <w:rPr>
          <w:color w:val="auto"/>
        </w:rPr>
        <w:t>simple-to-use</w:t>
      </w:r>
      <w:r w:rsidRPr="00972C02">
        <w:rPr>
          <w:color w:val="auto"/>
        </w:rPr>
        <w:t xml:space="preserve"> tool</w:t>
      </w:r>
      <w:r w:rsidR="00872AAE">
        <w:rPr>
          <w:color w:val="auto"/>
        </w:rPr>
        <w:t xml:space="preserve">, the </w:t>
      </w:r>
      <w:r w:rsidR="0745AD66" w:rsidRPr="00972C02">
        <w:rPr>
          <w:b/>
          <w:bCs/>
        </w:rPr>
        <w:t>IA Registry Editor Tool</w:t>
      </w:r>
      <w:r w:rsidR="009F6DD3">
        <w:rPr>
          <w:b/>
          <w:bCs/>
        </w:rPr>
        <w:t xml:space="preserve"> v</w:t>
      </w:r>
      <w:r w:rsidR="000913E5">
        <w:rPr>
          <w:b/>
          <w:bCs/>
        </w:rPr>
        <w:t>3.3.16.1</w:t>
      </w:r>
      <w:r w:rsidR="1C73F341" w:rsidRPr="00972C02">
        <w:rPr>
          <w:b/>
          <w:bCs/>
          <w:color w:val="auto"/>
        </w:rPr>
        <w:t xml:space="preserve"> </w:t>
      </w:r>
      <w:r w:rsidRPr="00972C02">
        <w:rPr>
          <w:color w:val="auto"/>
        </w:rPr>
        <w:t>is availab</w:t>
      </w:r>
      <w:r w:rsidR="007757C7">
        <w:rPr>
          <w:color w:val="auto"/>
        </w:rPr>
        <w:t>le to do</w:t>
      </w:r>
      <w:r w:rsidR="00A71D3E">
        <w:rPr>
          <w:color w:val="auto"/>
        </w:rPr>
        <w:t xml:space="preserve">wnload </w:t>
      </w:r>
      <w:r w:rsidR="009F6DD3">
        <w:rPr>
          <w:color w:val="auto"/>
        </w:rPr>
        <w:t>from</w:t>
      </w:r>
      <w:r w:rsidR="00A71D3E">
        <w:rPr>
          <w:color w:val="auto"/>
        </w:rPr>
        <w:t xml:space="preserve"> the </w:t>
      </w:r>
      <w:hyperlink r:id="rId25" w:history="1">
        <w:r w:rsidR="00A71D3E" w:rsidRPr="00A927A0">
          <w:rPr>
            <w:rStyle w:val="Hyperlink"/>
            <w:rFonts w:ascii="Arial" w:hAnsi="Arial"/>
          </w:rPr>
          <w:t>DIR website</w:t>
        </w:r>
      </w:hyperlink>
      <w:r w:rsidR="00A71D3E">
        <w:rPr>
          <w:color w:val="auto"/>
        </w:rPr>
        <w:t>. This allows you to u</w:t>
      </w:r>
      <w:r w:rsidRPr="00972C02">
        <w:t>pdate setting</w:t>
      </w:r>
      <w:r w:rsidR="4F87D136" w:rsidRPr="00972C02">
        <w:t>s</w:t>
      </w:r>
      <w:r w:rsidRPr="00972C02">
        <w:t xml:space="preserve"> </w:t>
      </w:r>
      <w:r w:rsidR="00A71D3E">
        <w:t>and</w:t>
      </w:r>
      <w:r w:rsidRPr="00972C02">
        <w:t xml:space="preserve"> switch between environment</w:t>
      </w:r>
      <w:r w:rsidR="009F6DD3">
        <w:t xml:space="preserve">s. </w:t>
      </w:r>
      <w:r w:rsidR="6965A964">
        <w:t>T</w:t>
      </w:r>
      <w:r>
        <w:t>his tool requires Admin rights.</w:t>
      </w:r>
    </w:p>
    <w:p w14:paraId="66152402" w14:textId="36D39B66" w:rsidR="007A7372" w:rsidRPr="007A7372" w:rsidRDefault="007A7372" w:rsidP="3868F220">
      <w:pPr>
        <w:spacing w:beforeAutospacing="1" w:after="0" w:afterAutospacing="1" w:line="259" w:lineRule="auto"/>
        <w:textboxTightWrap w:val="none"/>
      </w:pPr>
    </w:p>
    <w:p w14:paraId="236D0A99" w14:textId="73F426D5" w:rsidR="007A7372" w:rsidRPr="007A7372" w:rsidRDefault="007A7372" w:rsidP="3868F220">
      <w:pPr>
        <w:spacing w:beforeAutospacing="1" w:after="0" w:afterAutospacing="1" w:line="259" w:lineRule="auto"/>
        <w:textboxTightWrap w:val="none"/>
      </w:pPr>
      <w:r>
        <w:br w:type="page"/>
      </w:r>
    </w:p>
    <w:p w14:paraId="3A24A468" w14:textId="450BC76E" w:rsidR="3868F220" w:rsidRDefault="3868F220" w:rsidP="3868F220">
      <w:pPr>
        <w:spacing w:beforeAutospacing="1" w:afterAutospacing="1" w:line="259" w:lineRule="auto"/>
      </w:pPr>
      <w:bookmarkStart w:id="41" w:name="_Toc452130226"/>
    </w:p>
    <w:p w14:paraId="64C8C452" w14:textId="20D18C65" w:rsidR="009C35F9" w:rsidRDefault="2535FE62" w:rsidP="3D017590">
      <w:pPr>
        <w:pStyle w:val="Heading1"/>
      </w:pPr>
      <w:bookmarkStart w:id="42" w:name="_Toc159596975"/>
      <w:r>
        <w:t>Troubleshooting</w:t>
      </w:r>
      <w:bookmarkEnd w:id="41"/>
      <w:bookmarkEnd w:id="42"/>
    </w:p>
    <w:p w14:paraId="34BE0ACB" w14:textId="4B695675" w:rsidR="006E6FB8" w:rsidRPr="0047726A" w:rsidRDefault="00554D85" w:rsidP="738EDBC1">
      <w:pPr>
        <w:rPr>
          <w:b/>
          <w:bCs/>
          <w:color w:val="005EB8" w:themeColor="accent1"/>
          <w:sz w:val="22"/>
          <w:szCs w:val="22"/>
        </w:rPr>
      </w:pPr>
      <w:r>
        <w:rPr>
          <w:b/>
          <w:bCs/>
          <w:color w:val="005EB8" w:themeColor="accent1"/>
          <w:sz w:val="22"/>
          <w:szCs w:val="22"/>
        </w:rPr>
        <w:t>Invalid/missing</w:t>
      </w:r>
      <w:r w:rsidR="1ED13BA0" w:rsidRPr="738EDBC1">
        <w:rPr>
          <w:b/>
          <w:bCs/>
          <w:color w:val="005EB8" w:themeColor="accent1"/>
          <w:sz w:val="22"/>
          <w:szCs w:val="22"/>
        </w:rPr>
        <w:t xml:space="preserve"> middleware</w:t>
      </w:r>
    </w:p>
    <w:p w14:paraId="315E02A0" w14:textId="61825B20" w:rsidR="006E6FB8" w:rsidRPr="0047726A" w:rsidRDefault="1ED13BA0" w:rsidP="557F18E3">
      <w:r>
        <w:t xml:space="preserve">If this error is seen immediately after installing NHS </w:t>
      </w:r>
      <w:r w:rsidRPr="738EDBC1">
        <w:rPr>
          <w:rFonts w:asciiTheme="majorHAnsi" w:hAnsiTheme="majorHAnsi" w:cstheme="majorBidi"/>
        </w:rPr>
        <w:t xml:space="preserve">England </w:t>
      </w:r>
      <w:r>
        <w:t>Identity Agent v2.x then missing Middleware is the most likely cause of this error.</w:t>
      </w:r>
    </w:p>
    <w:p w14:paraId="7CFBE7B6" w14:textId="2303067B" w:rsidR="006E6FB8" w:rsidRPr="0047726A" w:rsidRDefault="1ED13BA0" w:rsidP="557F18E3">
      <w:r>
        <w:t xml:space="preserve">The Middleware will need to be re-installed before re-attempting </w:t>
      </w:r>
      <w:r w:rsidR="00554D85">
        <w:t>authentication.</w:t>
      </w:r>
    </w:p>
    <w:p w14:paraId="1F3671C6" w14:textId="252B9C96" w:rsidR="006E6FB8" w:rsidRPr="0047726A" w:rsidRDefault="006E6FB8" w:rsidP="738EDBC1"/>
    <w:p w14:paraId="518AD13E" w14:textId="7FBC63A3" w:rsidR="738EDBC1" w:rsidRDefault="738EDBC1" w:rsidP="738EDBC1"/>
    <w:p w14:paraId="50B163AC" w14:textId="724022B2" w:rsidR="00421973" w:rsidRPr="00421973" w:rsidRDefault="758E0FBF" w:rsidP="26FA70CB">
      <w:pPr>
        <w:rPr>
          <w:b/>
          <w:bCs/>
          <w:sz w:val="22"/>
          <w:szCs w:val="22"/>
        </w:rPr>
      </w:pPr>
      <w:r w:rsidRPr="1CA1B168">
        <w:rPr>
          <w:b/>
          <w:bCs/>
          <w:color w:val="005EB8" w:themeColor="accent1"/>
          <w:sz w:val="22"/>
          <w:szCs w:val="22"/>
        </w:rPr>
        <w:t>The Smartcard is blank</w:t>
      </w:r>
    </w:p>
    <w:p w14:paraId="36673028" w14:textId="77500596" w:rsidR="00421973" w:rsidRDefault="758E0FBF" w:rsidP="558DB9DC">
      <w:r>
        <w:t xml:space="preserve">The </w:t>
      </w:r>
      <w:r w:rsidR="36BF2729">
        <w:t>below</w:t>
      </w:r>
      <w:r>
        <w:t xml:space="preserve"> error will</w:t>
      </w:r>
      <w:r w:rsidR="16BC1292">
        <w:t xml:space="preserve"> </w:t>
      </w:r>
      <w:r>
        <w:t xml:space="preserve">be given if for any reason, the user attempts to authenticate with a </w:t>
      </w:r>
      <w:r w:rsidR="16BC1292">
        <w:t>blank Smartcard.</w:t>
      </w:r>
    </w:p>
    <w:p w14:paraId="5EE70A92" w14:textId="18ECDCF0" w:rsidR="00421973" w:rsidRDefault="758E0FBF" w:rsidP="1CA1B168">
      <w:pPr>
        <w:jc w:val="center"/>
      </w:pPr>
      <w:r>
        <w:br/>
      </w:r>
      <w:r w:rsidR="04A95035">
        <w:rPr>
          <w:noProof/>
        </w:rPr>
        <w:drawing>
          <wp:inline distT="0" distB="0" distL="0" distR="0" wp14:anchorId="3A504FCC" wp14:editId="24B6A09A">
            <wp:extent cx="4220840" cy="2466975"/>
            <wp:effectExtent l="0" t="0" r="0" b="0"/>
            <wp:docPr id="647861317" name="Picture 647861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4220840" cy="2466975"/>
                    </a:xfrm>
                    <a:prstGeom prst="rect">
                      <a:avLst/>
                    </a:prstGeom>
                  </pic:spPr>
                </pic:pic>
              </a:graphicData>
            </a:graphic>
          </wp:inline>
        </w:drawing>
      </w:r>
    </w:p>
    <w:p w14:paraId="359DEFF8" w14:textId="77777777" w:rsidR="00F40A23" w:rsidRDefault="00F40A23" w:rsidP="006E6FB8"/>
    <w:p w14:paraId="1BCE9676" w14:textId="3FC8F1CA" w:rsidR="00F40A23" w:rsidRPr="00EE707D" w:rsidRDefault="00F40A23" w:rsidP="006E6FB8">
      <w:pPr>
        <w:rPr>
          <w:b/>
          <w:color w:val="0070C0"/>
          <w:sz w:val="22"/>
          <w:szCs w:val="22"/>
        </w:rPr>
      </w:pPr>
      <w:bookmarkStart w:id="43" w:name="_Hlk125549348"/>
      <w:r w:rsidRPr="00EE707D">
        <w:rPr>
          <w:b/>
          <w:color w:val="0070C0"/>
          <w:sz w:val="22"/>
          <w:szCs w:val="22"/>
        </w:rPr>
        <w:t>Incorrect</w:t>
      </w:r>
      <w:bookmarkEnd w:id="43"/>
      <w:r w:rsidRPr="00EE707D">
        <w:rPr>
          <w:b/>
          <w:color w:val="0070C0"/>
          <w:sz w:val="22"/>
          <w:szCs w:val="22"/>
        </w:rPr>
        <w:t xml:space="preserve"> Smartcard Reader Drivers</w:t>
      </w:r>
    </w:p>
    <w:p w14:paraId="4638CE65" w14:textId="4333A369" w:rsidR="00F40A23" w:rsidRPr="00EE707D" w:rsidRDefault="00F40A23" w:rsidP="738EDBC1">
      <w:pPr>
        <w:spacing w:before="100" w:beforeAutospacing="1" w:after="100" w:afterAutospacing="1"/>
        <w:rPr>
          <w:rFonts w:cs="Arial"/>
          <w:lang w:eastAsia="en-GB"/>
        </w:rPr>
      </w:pPr>
      <w:r w:rsidRPr="738EDBC1">
        <w:rPr>
          <w:rFonts w:cs="Arial"/>
          <w:lang w:eastAsia="en-GB"/>
        </w:rPr>
        <w:t xml:space="preserve">With the later builds of Windows 10, </w:t>
      </w:r>
      <w:r w:rsidR="00D42DB8" w:rsidRPr="738EDBC1">
        <w:rPr>
          <w:rFonts w:cs="Arial"/>
          <w:lang w:eastAsia="en-GB"/>
        </w:rPr>
        <w:t xml:space="preserve">by default, </w:t>
      </w:r>
      <w:r w:rsidRPr="738EDBC1">
        <w:rPr>
          <w:rFonts w:cs="Arial"/>
          <w:lang w:eastAsia="en-GB"/>
        </w:rPr>
        <w:t xml:space="preserve">the wrong drivers are being installed for the </w:t>
      </w:r>
      <w:proofErr w:type="spellStart"/>
      <w:r w:rsidRPr="738EDBC1">
        <w:rPr>
          <w:rFonts w:cs="Arial"/>
          <w:lang w:eastAsia="en-GB"/>
        </w:rPr>
        <w:t>Omnikey</w:t>
      </w:r>
      <w:proofErr w:type="spellEnd"/>
      <w:r w:rsidRPr="738EDBC1">
        <w:rPr>
          <w:rFonts w:cs="Arial"/>
          <w:lang w:eastAsia="en-GB"/>
        </w:rPr>
        <w:t xml:space="preserve"> 3121 Smartcard reader</w:t>
      </w:r>
      <w:r w:rsidR="004E1335" w:rsidRPr="738EDBC1">
        <w:rPr>
          <w:rFonts w:cs="Arial"/>
          <w:lang w:eastAsia="en-GB"/>
        </w:rPr>
        <w:t xml:space="preserve"> (installed as a 3021)</w:t>
      </w:r>
      <w:r w:rsidRPr="738EDBC1">
        <w:rPr>
          <w:rFonts w:cs="Arial"/>
          <w:lang w:eastAsia="en-GB"/>
        </w:rPr>
        <w:t xml:space="preserve"> which can cause a variety of issues from the card being unable to be read to CMS activities failing.</w:t>
      </w:r>
    </w:p>
    <w:p w14:paraId="36D12EAC" w14:textId="24DCD163" w:rsidR="738EDBC1" w:rsidRDefault="738EDBC1" w:rsidP="738EDBC1">
      <w:pPr>
        <w:rPr>
          <w:rFonts w:cs="Arial"/>
          <w:lang w:eastAsia="en-GB"/>
        </w:rPr>
      </w:pPr>
    </w:p>
    <w:p w14:paraId="03AF8639" w14:textId="1C0A5FD5" w:rsidR="70FD2C97" w:rsidRDefault="70FD2C97" w:rsidP="349048C0">
      <w:pPr>
        <w:rPr>
          <w:rFonts w:cs="Arial"/>
          <w:lang w:eastAsia="en-GB"/>
        </w:rPr>
      </w:pPr>
      <w:r w:rsidRPr="738EDBC1">
        <w:rPr>
          <w:rFonts w:cs="Arial"/>
          <w:lang w:eastAsia="en-GB"/>
        </w:rPr>
        <w:t xml:space="preserve">If you experience any of these issues after getting a new machine, check the correct drivers have been installed. Run the CIS diagnostic tool and look at the .txt file on your desktop. The tool is available from </w:t>
      </w:r>
      <w:hyperlink r:id="rId27">
        <w:r w:rsidR="5A9BF2BF" w:rsidRPr="738EDBC1">
          <w:rPr>
            <w:rStyle w:val="Hyperlink"/>
            <w:rFonts w:ascii="Arial" w:hAnsi="Arial"/>
          </w:rPr>
          <w:t>https://nww.digital.nhs.uk/dir/downloads/</w:t>
        </w:r>
      </w:hyperlink>
      <w:r w:rsidRPr="738EDBC1">
        <w:rPr>
          <w:rFonts w:cs="Arial"/>
          <w:lang w:eastAsia="en-GB"/>
        </w:rPr>
        <w:t xml:space="preserve">. Check if the </w:t>
      </w:r>
      <w:proofErr w:type="spellStart"/>
      <w:r w:rsidR="00554D85" w:rsidRPr="738EDBC1">
        <w:rPr>
          <w:rFonts w:cs="Arial"/>
          <w:lang w:eastAsia="en-GB"/>
        </w:rPr>
        <w:t>Omnikey</w:t>
      </w:r>
      <w:proofErr w:type="spellEnd"/>
      <w:r w:rsidRPr="738EDBC1">
        <w:rPr>
          <w:rFonts w:cs="Arial"/>
          <w:lang w:eastAsia="en-GB"/>
        </w:rPr>
        <w:t xml:space="preserve"> 3121 </w:t>
      </w:r>
      <w:r w:rsidR="31F32EBB" w:rsidRPr="738EDBC1">
        <w:rPr>
          <w:rFonts w:cs="Arial"/>
          <w:lang w:eastAsia="en-GB"/>
        </w:rPr>
        <w:t xml:space="preserve">Smartcard </w:t>
      </w:r>
      <w:r w:rsidRPr="738EDBC1">
        <w:rPr>
          <w:rFonts w:cs="Arial"/>
          <w:lang w:eastAsia="en-GB"/>
        </w:rPr>
        <w:t>reader</w:t>
      </w:r>
      <w:r w:rsidR="31F32EBB" w:rsidRPr="738EDBC1">
        <w:rPr>
          <w:rFonts w:cs="Arial"/>
          <w:lang w:eastAsia="en-GB"/>
        </w:rPr>
        <w:t xml:space="preserve"> driver</w:t>
      </w:r>
      <w:r w:rsidRPr="738EDBC1">
        <w:rPr>
          <w:rFonts w:cs="Arial"/>
          <w:lang w:eastAsia="en-GB"/>
        </w:rPr>
        <w:t xml:space="preserve"> is shown as a 3021 CCID reader. If it is, download and install the correct drivers, from the link above and re-run the report. The </w:t>
      </w:r>
      <w:proofErr w:type="spellStart"/>
      <w:r w:rsidRPr="738EDBC1">
        <w:rPr>
          <w:rFonts w:cs="Arial"/>
          <w:lang w:eastAsia="en-GB"/>
        </w:rPr>
        <w:t>Omnikey</w:t>
      </w:r>
      <w:proofErr w:type="spellEnd"/>
      <w:r w:rsidRPr="738EDBC1">
        <w:rPr>
          <w:rFonts w:cs="Arial"/>
          <w:lang w:eastAsia="en-GB"/>
        </w:rPr>
        <w:t xml:space="preserve"> 3121 </w:t>
      </w:r>
      <w:r w:rsidR="31F32EBB" w:rsidRPr="738EDBC1">
        <w:rPr>
          <w:rFonts w:cs="Arial"/>
          <w:lang w:eastAsia="en-GB"/>
        </w:rPr>
        <w:t xml:space="preserve">Smartcard </w:t>
      </w:r>
      <w:r w:rsidRPr="738EDBC1">
        <w:rPr>
          <w:rFonts w:cs="Arial"/>
          <w:lang w:eastAsia="en-GB"/>
        </w:rPr>
        <w:t>reader</w:t>
      </w:r>
      <w:r w:rsidR="31F32EBB" w:rsidRPr="738EDBC1">
        <w:rPr>
          <w:rFonts w:cs="Arial"/>
          <w:lang w:eastAsia="en-GB"/>
        </w:rPr>
        <w:t xml:space="preserve"> driver</w:t>
      </w:r>
      <w:r w:rsidRPr="738EDBC1">
        <w:rPr>
          <w:rFonts w:cs="Arial"/>
          <w:lang w:eastAsia="en-GB"/>
        </w:rPr>
        <w:t xml:space="preserve"> should now have the correct drivers installed.</w:t>
      </w:r>
      <w:r>
        <w:br/>
      </w:r>
    </w:p>
    <w:p w14:paraId="57B068EB" w14:textId="70374547" w:rsidR="349048C0" w:rsidRDefault="349048C0">
      <w:r>
        <w:br w:type="page"/>
      </w:r>
    </w:p>
    <w:p w14:paraId="65886A56" w14:textId="72D2DCAB" w:rsidR="738EDBC1" w:rsidRDefault="738EDBC1"/>
    <w:p w14:paraId="2F640E60" w14:textId="37935CB2" w:rsidR="738EDBC1" w:rsidRDefault="738EDBC1"/>
    <w:p w14:paraId="26D3C1CD" w14:textId="78E9FAFC" w:rsidR="349048C0" w:rsidRDefault="349048C0" w:rsidP="349048C0">
      <w:pPr>
        <w:rPr>
          <w:rFonts w:cs="Arial"/>
          <w:lang w:eastAsia="en-GB"/>
        </w:rPr>
      </w:pPr>
    </w:p>
    <w:p w14:paraId="64C8C486" w14:textId="6812A93C" w:rsidR="006E6FB8" w:rsidRDefault="006E6FB8" w:rsidP="00943725">
      <w:pPr>
        <w:pStyle w:val="Heading4"/>
      </w:pPr>
      <w:r>
        <w:t>‘3606: [</w:t>
      </w:r>
      <w:proofErr w:type="spellStart"/>
      <w:r>
        <w:t>AuthValidate</w:t>
      </w:r>
      <w:proofErr w:type="spellEnd"/>
      <w:r>
        <w:t>] Failed to validate user’</w:t>
      </w:r>
    </w:p>
    <w:p w14:paraId="2EF35A02" w14:textId="5DA17287" w:rsidR="00943725" w:rsidRPr="00943725" w:rsidRDefault="00943725" w:rsidP="00943725"/>
    <w:p w14:paraId="601DF6D4" w14:textId="558477AE" w:rsidR="00966B2C" w:rsidRPr="00F51399" w:rsidRDefault="217EF9D5" w:rsidP="7AB1EC12">
      <w:pPr>
        <w:jc w:val="center"/>
      </w:pPr>
      <w:r>
        <w:rPr>
          <w:noProof/>
        </w:rPr>
        <w:drawing>
          <wp:inline distT="0" distB="0" distL="0" distR="0" wp14:anchorId="76B810DF" wp14:editId="0B1B418A">
            <wp:extent cx="4572000" cy="2905125"/>
            <wp:effectExtent l="0" t="0" r="0" b="0"/>
            <wp:docPr id="49038643" name="Picture 49038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4572000" cy="2905125"/>
                    </a:xfrm>
                    <a:prstGeom prst="rect">
                      <a:avLst/>
                    </a:prstGeom>
                  </pic:spPr>
                </pic:pic>
              </a:graphicData>
            </a:graphic>
          </wp:inline>
        </w:drawing>
      </w:r>
    </w:p>
    <w:p w14:paraId="7C009AA2" w14:textId="65E410D9" w:rsidR="00BC2B33" w:rsidRDefault="006E6FB8" w:rsidP="00930839">
      <w:pPr>
        <w:rPr>
          <w:b/>
          <w:color w:val="005EB8" w:themeColor="accent1"/>
          <w:sz w:val="22"/>
          <w:szCs w:val="22"/>
        </w:rPr>
      </w:pPr>
      <w:r>
        <w:br/>
        <w:t>This error shown above may be generated for one of two reasons:</w:t>
      </w:r>
    </w:p>
    <w:p w14:paraId="64C8C488" w14:textId="1440260E" w:rsidR="006E6FB8" w:rsidRPr="0087230D" w:rsidRDefault="006E6FB8" w:rsidP="006E6FB8">
      <w:pPr>
        <w:rPr>
          <w:b/>
          <w:color w:val="005EB8" w:themeColor="accent1"/>
          <w:sz w:val="22"/>
          <w:szCs w:val="22"/>
        </w:rPr>
      </w:pPr>
      <w:r w:rsidRPr="0087230D">
        <w:rPr>
          <w:b/>
          <w:color w:val="005EB8" w:themeColor="accent1"/>
          <w:sz w:val="22"/>
          <w:szCs w:val="22"/>
        </w:rPr>
        <w:t>Wrong environment</w:t>
      </w:r>
    </w:p>
    <w:p w14:paraId="5C65E40C" w14:textId="77777777" w:rsidR="006441E8" w:rsidRDefault="006E6FB8" w:rsidP="006E6FB8">
      <w:r>
        <w:t xml:space="preserve">The user may have attempted to log into the wrong environment, for example using a Smartcard for Live when their machine is configured to connect to a test environment, or vice </w:t>
      </w:r>
    </w:p>
    <w:p w14:paraId="64C8C489" w14:textId="1BCE8235" w:rsidR="006E6FB8" w:rsidRDefault="006E6FB8" w:rsidP="006E6FB8">
      <w:r>
        <w:t>versa.</w:t>
      </w:r>
    </w:p>
    <w:p w14:paraId="64C8C48B" w14:textId="21C3B249" w:rsidR="006E6FB8" w:rsidRDefault="60C6A88F" w:rsidP="349048C0">
      <w:pPr>
        <w:rPr>
          <w:b/>
          <w:bCs/>
          <w:color w:val="005EB8" w:themeColor="accent1"/>
          <w:sz w:val="22"/>
          <w:szCs w:val="22"/>
        </w:rPr>
      </w:pPr>
      <w:r>
        <w:t xml:space="preserve">To resolve this, modify the registry keys given in the </w:t>
      </w:r>
      <w:hyperlink r:id="rId29">
        <w:r>
          <w:t>Environments</w:t>
        </w:r>
      </w:hyperlink>
      <w:r w:rsidR="19A1B99C">
        <w:t xml:space="preserve"> section of this document</w:t>
      </w:r>
      <w:r w:rsidR="19A1B99C" w:rsidRPr="738EDBC1">
        <w:rPr>
          <w:rStyle w:val="Hyperlink"/>
          <w:color w:val="0F0F0F" w:themeColor="text1"/>
        </w:rPr>
        <w:t xml:space="preserve">, or download the </w:t>
      </w:r>
      <w:r w:rsidR="56668C6E" w:rsidRPr="738EDBC1">
        <w:rPr>
          <w:rStyle w:val="Hyperlink"/>
          <w:color w:val="0F0F0F" w:themeColor="text1"/>
        </w:rPr>
        <w:t xml:space="preserve">IA </w:t>
      </w:r>
      <w:r w:rsidR="19A1B99C" w:rsidRPr="738EDBC1">
        <w:rPr>
          <w:rStyle w:val="Hyperlink"/>
          <w:color w:val="0F0F0F" w:themeColor="text1"/>
        </w:rPr>
        <w:t>Registry Editor tool</w:t>
      </w:r>
      <w:r w:rsidR="56668C6E" w:rsidRPr="738EDBC1">
        <w:rPr>
          <w:rStyle w:val="Hyperlink"/>
          <w:color w:val="0F0F0F" w:themeColor="text1"/>
        </w:rPr>
        <w:t xml:space="preserve"> V1.0</w:t>
      </w:r>
      <w:r w:rsidR="19A1B99C" w:rsidRPr="738EDBC1">
        <w:rPr>
          <w:rStyle w:val="Hyperlink"/>
          <w:color w:val="0F0F0F" w:themeColor="text1"/>
        </w:rPr>
        <w:t xml:space="preserve"> from the </w:t>
      </w:r>
      <w:hyperlink r:id="rId30">
        <w:r w:rsidR="19A1B99C" w:rsidRPr="738EDBC1">
          <w:rPr>
            <w:rStyle w:val="Hyperlink"/>
            <w:rFonts w:ascii="Arial" w:hAnsi="Arial"/>
            <w:u w:val="single"/>
          </w:rPr>
          <w:t>DIR website</w:t>
        </w:r>
      </w:hyperlink>
      <w:r>
        <w:t>. For accessing Live, it is recommended to delete any environment-specific registry keys and allow Identity Agent to use the default live setting.</w:t>
      </w:r>
      <w:r>
        <w:br/>
      </w:r>
      <w:r>
        <w:br/>
      </w:r>
      <w:r w:rsidR="6DF697EE" w:rsidRPr="738EDBC1">
        <w:rPr>
          <w:b/>
          <w:bCs/>
          <w:color w:val="005EB8" w:themeColor="accent1"/>
          <w:sz w:val="22"/>
          <w:szCs w:val="22"/>
        </w:rPr>
        <w:t>Revoked Card</w:t>
      </w:r>
    </w:p>
    <w:p w14:paraId="03C1484A" w14:textId="25EC6A8D" w:rsidR="006E6FB8" w:rsidRDefault="416F92D7" w:rsidP="1CA1B168">
      <w:pPr>
        <w:spacing w:before="240" w:after="240"/>
      </w:pPr>
      <w:r>
        <w:t>When a card has been Destroyed/Revoke</w:t>
      </w:r>
      <w:r w:rsidR="0C00596E">
        <w:t>d</w:t>
      </w:r>
      <w:r w:rsidR="30D80138">
        <w:t>/Corrupt</w:t>
      </w:r>
      <w:r>
        <w:t xml:space="preserve">, this error is also generated when you try to authenticate with the </w:t>
      </w:r>
      <w:r w:rsidR="06FBF8D9">
        <w:t>same</w:t>
      </w:r>
      <w:r>
        <w:t xml:space="preserve"> ca</w:t>
      </w:r>
      <w:r w:rsidR="0AE42197">
        <w:t>rd.</w:t>
      </w:r>
    </w:p>
    <w:p w14:paraId="7A3C19E3" w14:textId="3E4E975A" w:rsidR="006E6FB8" w:rsidRDefault="78B7EF16" w:rsidP="1CA1B168">
      <w:pPr>
        <w:spacing w:before="240" w:after="240"/>
        <w:rPr>
          <w:rFonts w:eastAsia="Arial" w:cs="Arial"/>
        </w:rPr>
      </w:pPr>
      <w:r w:rsidRPr="349048C0">
        <w:rPr>
          <w:rFonts w:eastAsia="Arial" w:cs="Arial"/>
          <w:b/>
          <w:bCs/>
        </w:rPr>
        <w:t>NOTE:</w:t>
      </w:r>
      <w:r w:rsidRPr="349048C0">
        <w:rPr>
          <w:rFonts w:eastAsia="Arial" w:cs="Arial"/>
        </w:rPr>
        <w:t xml:space="preserve"> On occasion cards can become corrupted and </w:t>
      </w:r>
      <w:proofErr w:type="gramStart"/>
      <w:r w:rsidRPr="349048C0">
        <w:rPr>
          <w:rFonts w:eastAsia="Arial" w:cs="Arial"/>
        </w:rPr>
        <w:t>enter into</w:t>
      </w:r>
      <w:proofErr w:type="gramEnd"/>
      <w:r w:rsidRPr="349048C0">
        <w:rPr>
          <w:rFonts w:eastAsia="Arial" w:cs="Arial"/>
        </w:rPr>
        <w:t xml:space="preserve"> an unrecoverable state. In this circumstance after all card repair operations have failed, a new card will need to be issued.</w:t>
      </w:r>
    </w:p>
    <w:p w14:paraId="64C8C48E" w14:textId="3C78FAF0" w:rsidR="00FD2407" w:rsidRDefault="417FF022" w:rsidP="738EDBC1">
      <w:pPr>
        <w:pStyle w:val="Heading4"/>
        <w:spacing w:before="240" w:after="240"/>
      </w:pPr>
      <w:r>
        <w:t>‘The remote name could not be resolved’</w:t>
      </w:r>
      <w:r>
        <w:br/>
      </w:r>
    </w:p>
    <w:p w14:paraId="64C8C48F" w14:textId="73809244" w:rsidR="00FD2407" w:rsidRDefault="00FD2407" w:rsidP="00FD2407">
      <w:r>
        <w:t>The error shown below will be generated if there is a network connectivity issue</w:t>
      </w:r>
      <w:r w:rsidR="00930839">
        <w:t>, DNS issue,</w:t>
      </w:r>
      <w:r>
        <w:t xml:space="preserve"> or the environment the user is attempting to connect to is offline. The URL will differ depending on the environment.</w:t>
      </w:r>
      <w:r>
        <w:br/>
      </w:r>
    </w:p>
    <w:p w14:paraId="26782D6C" w14:textId="29EACF18" w:rsidR="00943725" w:rsidRDefault="168ADBE6" w:rsidP="00FD2407">
      <w:r>
        <w:lastRenderedPageBreak/>
        <w:t>The issue could also occur is the user is working remotely and has not established a VPN connection into their trust as the</w:t>
      </w:r>
      <w:r w:rsidR="1DD4DBBB">
        <w:t xml:space="preserve"> </w:t>
      </w:r>
      <w:r w:rsidR="00E11434">
        <w:t>HSCN</w:t>
      </w:r>
      <w:r>
        <w:t xml:space="preserve"> network is not directly internet accessible.</w:t>
      </w:r>
    </w:p>
    <w:p w14:paraId="64C8C490" w14:textId="08353027" w:rsidR="00FD2407" w:rsidRDefault="00FD2407" w:rsidP="00FD2407">
      <w:pPr>
        <w:jc w:val="center"/>
      </w:pPr>
    </w:p>
    <w:p w14:paraId="5132CEAE" w14:textId="38772FCE" w:rsidR="00966B2C" w:rsidRDefault="00966B2C" w:rsidP="00A927A0">
      <w:pPr>
        <w:jc w:val="center"/>
      </w:pPr>
      <w:r>
        <w:rPr>
          <w:noProof/>
          <w:color w:val="2B579A"/>
          <w:shd w:val="clear" w:color="auto" w:fill="E6E6E6"/>
          <w:lang w:eastAsia="en-GB"/>
        </w:rPr>
        <w:drawing>
          <wp:inline distT="0" distB="0" distL="0" distR="0" wp14:anchorId="4F71C980" wp14:editId="69D99BF0">
            <wp:extent cx="5231458" cy="3295650"/>
            <wp:effectExtent l="0" t="0" r="762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344432" cy="3366820"/>
                    </a:xfrm>
                    <a:prstGeom prst="rect">
                      <a:avLst/>
                    </a:prstGeom>
                  </pic:spPr>
                </pic:pic>
              </a:graphicData>
            </a:graphic>
          </wp:inline>
        </w:drawing>
      </w:r>
    </w:p>
    <w:p w14:paraId="64C8C491" w14:textId="77777777" w:rsidR="00FD2407" w:rsidRDefault="00FD2407" w:rsidP="00FD2407">
      <w:r>
        <w:br/>
        <w:t>If the user has network connectivity issues, they should raise a support call with their local IT support help desk.</w:t>
      </w:r>
      <w:r>
        <w:br/>
      </w:r>
    </w:p>
    <w:p w14:paraId="64C8C492" w14:textId="77777777" w:rsidR="00FD2407" w:rsidRDefault="00FD2407" w:rsidP="00FD2407">
      <w:pPr>
        <w:pStyle w:val="Heading4"/>
      </w:pPr>
      <w:r>
        <w:t>‘Certificate Error’</w:t>
      </w:r>
    </w:p>
    <w:p w14:paraId="64C8C493" w14:textId="550B3470" w:rsidR="00FD2407" w:rsidRDefault="00FD2407" w:rsidP="00FD2407">
      <w:r>
        <w:t xml:space="preserve">This error can follow the self-renewal of a Smartcard through the CIS application and indicates there have been problems writing the new certificate(s), even though a success message has been given to the user. </w:t>
      </w:r>
    </w:p>
    <w:p w14:paraId="64C8C494" w14:textId="7FBC6152" w:rsidR="00FD2407" w:rsidRDefault="00FD2407" w:rsidP="00FD2407">
      <w:r>
        <w:t xml:space="preserve">The Smartcard will need to be either repaired or </w:t>
      </w:r>
      <w:r w:rsidR="00BD5319">
        <w:t xml:space="preserve">cancelled and then </w:t>
      </w:r>
      <w:r>
        <w:t>re-issued by an RA Agent / Manager.</w:t>
      </w:r>
    </w:p>
    <w:p w14:paraId="64C8C495" w14:textId="77777777" w:rsidR="00FD2407" w:rsidRDefault="00FD2407" w:rsidP="00FD2407"/>
    <w:p w14:paraId="64C8C4A0" w14:textId="534C3262" w:rsidR="00FD2407" w:rsidRDefault="00830FAD" w:rsidP="00830FAD">
      <w:pPr>
        <w:pStyle w:val="Heading4"/>
      </w:pPr>
      <w:r>
        <w:lastRenderedPageBreak/>
        <w:br/>
        <w:t>‘This app can’t be activated when UAC is disabled’</w:t>
      </w:r>
    </w:p>
    <w:p w14:paraId="64C8C4A1" w14:textId="77777777" w:rsidR="00830FAD" w:rsidRPr="00830FAD" w:rsidRDefault="00830FAD" w:rsidP="00A927A0">
      <w:pPr>
        <w:jc w:val="center"/>
      </w:pPr>
      <w:r>
        <w:br/>
      </w:r>
      <w:r>
        <w:rPr>
          <w:noProof/>
          <w:color w:val="2B579A"/>
          <w:shd w:val="clear" w:color="auto" w:fill="E6E6E6"/>
          <w:lang w:eastAsia="en-GB"/>
        </w:rPr>
        <w:drawing>
          <wp:inline distT="0" distB="0" distL="0" distR="0" wp14:anchorId="64C8C5AD" wp14:editId="64C8C5AE">
            <wp:extent cx="5219700" cy="3289126"/>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9700" cy="3289126"/>
                    </a:xfrm>
                    <a:prstGeom prst="rect">
                      <a:avLst/>
                    </a:prstGeom>
                    <a:noFill/>
                    <a:ln>
                      <a:noFill/>
                    </a:ln>
                  </pic:spPr>
                </pic:pic>
              </a:graphicData>
            </a:graphic>
          </wp:inline>
        </w:drawing>
      </w:r>
    </w:p>
    <w:p w14:paraId="64C8C4A2" w14:textId="70CBB782" w:rsidR="00456AA8" w:rsidRDefault="00456AA8" w:rsidP="00456AA8">
      <w:pPr>
        <w:rPr>
          <w:rFonts w:eastAsia="MS Mincho"/>
        </w:rPr>
      </w:pPr>
      <w:bookmarkStart w:id="44" w:name="_Toc452130229"/>
      <w:r>
        <w:rPr>
          <w:rFonts w:eastAsia="MS Mincho"/>
        </w:rPr>
        <w:t>This error can occur on Windows 10, where ‘Edge’ is set as the default browser and UAC is turned off. Ed</w:t>
      </w:r>
      <w:r w:rsidR="00C83DEE">
        <w:rPr>
          <w:rFonts w:eastAsia="MS Mincho"/>
        </w:rPr>
        <w:t xml:space="preserve">ge requires UAC to be turned on, so this is not an </w:t>
      </w:r>
      <w:r w:rsidR="00496F9F" w:rsidRPr="008C48A7">
        <w:rPr>
          <w:rFonts w:cs="Arial"/>
        </w:rPr>
        <w:t>I</w:t>
      </w:r>
      <w:r w:rsidR="00496F9F">
        <w:rPr>
          <w:rFonts w:cs="Arial"/>
        </w:rPr>
        <w:t xml:space="preserve">dentity </w:t>
      </w:r>
      <w:r w:rsidR="00496F9F" w:rsidRPr="008C48A7">
        <w:rPr>
          <w:rFonts w:cs="Arial"/>
        </w:rPr>
        <w:t>A</w:t>
      </w:r>
      <w:r w:rsidR="00496F9F">
        <w:rPr>
          <w:rFonts w:cs="Arial"/>
        </w:rPr>
        <w:t>gent</w:t>
      </w:r>
      <w:r w:rsidR="00C83DEE">
        <w:rPr>
          <w:rFonts w:eastAsia="MS Mincho"/>
        </w:rPr>
        <w:t xml:space="preserve"> v2</w:t>
      </w:r>
      <w:r w:rsidR="00496F9F">
        <w:rPr>
          <w:rFonts w:eastAsia="MS Mincho"/>
        </w:rPr>
        <w:t>.x</w:t>
      </w:r>
      <w:r w:rsidR="00C83DEE">
        <w:rPr>
          <w:rFonts w:eastAsia="MS Mincho"/>
        </w:rPr>
        <w:t xml:space="preserve"> error</w:t>
      </w:r>
      <w:r w:rsidR="00456F4E">
        <w:rPr>
          <w:rFonts w:eastAsia="MS Mincho"/>
        </w:rPr>
        <w:t xml:space="preserve">, </w:t>
      </w:r>
      <w:r w:rsidR="00C83DEE">
        <w:rPr>
          <w:rFonts w:eastAsia="MS Mincho"/>
        </w:rPr>
        <w:t xml:space="preserve">but the error is communicated by </w:t>
      </w:r>
      <w:r w:rsidR="00496F9F" w:rsidRPr="008C48A7">
        <w:rPr>
          <w:rFonts w:cs="Arial"/>
        </w:rPr>
        <w:t>I</w:t>
      </w:r>
      <w:r w:rsidR="00496F9F">
        <w:rPr>
          <w:rFonts w:cs="Arial"/>
        </w:rPr>
        <w:t xml:space="preserve">dentity </w:t>
      </w:r>
      <w:r w:rsidR="00496F9F" w:rsidRPr="008C48A7">
        <w:rPr>
          <w:rFonts w:cs="Arial"/>
        </w:rPr>
        <w:t>A</w:t>
      </w:r>
      <w:r w:rsidR="00496F9F">
        <w:rPr>
          <w:rFonts w:cs="Arial"/>
        </w:rPr>
        <w:t>gent</w:t>
      </w:r>
      <w:r w:rsidR="00C83DEE">
        <w:rPr>
          <w:rFonts w:eastAsia="MS Mincho"/>
        </w:rPr>
        <w:t xml:space="preserve"> v2</w:t>
      </w:r>
      <w:r w:rsidR="00496F9F">
        <w:rPr>
          <w:rFonts w:eastAsia="MS Mincho"/>
        </w:rPr>
        <w:t>.x</w:t>
      </w:r>
      <w:r w:rsidR="00C83DEE">
        <w:rPr>
          <w:rFonts w:eastAsia="MS Mincho"/>
        </w:rPr>
        <w:t xml:space="preserve"> during authentication.</w:t>
      </w:r>
    </w:p>
    <w:p w14:paraId="5CF4A5BB" w14:textId="265559F0" w:rsidR="00CC4E98" w:rsidRDefault="00CC4E98" w:rsidP="00456AA8">
      <w:pPr>
        <w:rPr>
          <w:rFonts w:eastAsia="MS Mincho"/>
        </w:rPr>
      </w:pPr>
    </w:p>
    <w:p w14:paraId="577F883F" w14:textId="502722BB" w:rsidR="000E3C66" w:rsidRDefault="00CC4E98" w:rsidP="738EDBC1">
      <w:pPr>
        <w:pStyle w:val="Heading4"/>
        <w:numPr>
          <w:ilvl w:val="0"/>
          <w:numId w:val="1"/>
        </w:numPr>
        <w:rPr>
          <w:rStyle w:val="Heading4Char"/>
          <w:b/>
          <w:bCs/>
        </w:rPr>
      </w:pPr>
      <w:r w:rsidRPr="738EDBC1">
        <w:rPr>
          <w:rStyle w:val="Heading4Char"/>
          <w:b/>
          <w:bCs/>
        </w:rPr>
        <w:t>Unable to authenticate following self-renew with Oberthur Smartcards</w:t>
      </w:r>
    </w:p>
    <w:p w14:paraId="2A90B5DE" w14:textId="77777777" w:rsidR="007F0658" w:rsidRPr="007F0658" w:rsidRDefault="007F0658" w:rsidP="007F0658"/>
    <w:p w14:paraId="14FAED68" w14:textId="30CBD773" w:rsidR="000E3C66" w:rsidRPr="000E3C66" w:rsidRDefault="17368344" w:rsidP="00A927A0">
      <w:pPr>
        <w:jc w:val="center"/>
      </w:pPr>
      <w:r>
        <w:rPr>
          <w:noProof/>
        </w:rPr>
        <w:drawing>
          <wp:inline distT="0" distB="0" distL="0" distR="0" wp14:anchorId="79BA566E" wp14:editId="64442902">
            <wp:extent cx="4845364" cy="3048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33">
                      <a:extLst>
                        <a:ext uri="{28A0092B-C50C-407E-A947-70E740481C1C}">
                          <a14:useLocalDpi xmlns:a14="http://schemas.microsoft.com/office/drawing/2010/main" val="0"/>
                        </a:ext>
                      </a:extLst>
                    </a:blip>
                    <a:stretch>
                      <a:fillRect/>
                    </a:stretch>
                  </pic:blipFill>
                  <pic:spPr>
                    <a:xfrm>
                      <a:off x="0" y="0"/>
                      <a:ext cx="4845364" cy="3048000"/>
                    </a:xfrm>
                    <a:prstGeom prst="rect">
                      <a:avLst/>
                    </a:prstGeom>
                  </pic:spPr>
                </pic:pic>
              </a:graphicData>
            </a:graphic>
          </wp:inline>
        </w:drawing>
      </w:r>
    </w:p>
    <w:p w14:paraId="19291071" w14:textId="0CC36066" w:rsidR="00CC4E98" w:rsidRDefault="00CC4E98" w:rsidP="00CC4E98">
      <w:pPr>
        <w:pStyle w:val="NormalWeb"/>
        <w:rPr>
          <w:rFonts w:ascii="Arial" w:hAnsi="Arial" w:cs="Arial"/>
        </w:rPr>
      </w:pPr>
      <w:r>
        <w:rPr>
          <w:rFonts w:ascii="Arial" w:hAnsi="Arial" w:cs="Arial"/>
        </w:rPr>
        <w:t>When a user performs a self-renew operation, this can be done in one of two ways</w:t>
      </w:r>
      <w:r w:rsidR="00BC2B33">
        <w:rPr>
          <w:rFonts w:ascii="Arial" w:hAnsi="Arial" w:cs="Arial"/>
        </w:rPr>
        <w:t>:</w:t>
      </w:r>
      <w:r w:rsidR="00BC2B33">
        <w:rPr>
          <w:rFonts w:ascii="Arial" w:hAnsi="Arial" w:cs="Arial"/>
        </w:rPr>
        <w:br/>
      </w:r>
      <w:r>
        <w:rPr>
          <w:rFonts w:ascii="Arial" w:hAnsi="Arial" w:cs="Arial"/>
        </w:rPr>
        <w:br/>
        <w:t>1. CSP using Oberthur Middleware</w:t>
      </w:r>
      <w:r>
        <w:rPr>
          <w:rFonts w:ascii="Arial" w:hAnsi="Arial" w:cs="Arial"/>
        </w:rPr>
        <w:br/>
        <w:t>2. PKCS</w:t>
      </w:r>
      <w:r w:rsidR="003E4642">
        <w:rPr>
          <w:rFonts w:ascii="Arial" w:hAnsi="Arial" w:cs="Arial"/>
        </w:rPr>
        <w:t>#</w:t>
      </w:r>
      <w:r>
        <w:rPr>
          <w:rFonts w:ascii="Arial" w:hAnsi="Arial" w:cs="Arial"/>
        </w:rPr>
        <w:t>11 on machines without Oberthur Middleware</w:t>
      </w:r>
      <w:r w:rsidR="00BC2B33">
        <w:rPr>
          <w:rFonts w:ascii="Arial" w:hAnsi="Arial" w:cs="Arial"/>
        </w:rPr>
        <w:br/>
      </w:r>
      <w:r>
        <w:rPr>
          <w:rFonts w:ascii="Arial" w:hAnsi="Arial" w:cs="Arial"/>
        </w:rPr>
        <w:lastRenderedPageBreak/>
        <w:br/>
        <w:t xml:space="preserve">If the user has performed the self-renew on a machine with Oberthur Middleware </w:t>
      </w:r>
      <w:r w:rsidR="001C0F41">
        <w:rPr>
          <w:rFonts w:ascii="Arial" w:hAnsi="Arial" w:cs="Arial"/>
        </w:rPr>
        <w:t xml:space="preserve">SR8 </w:t>
      </w:r>
      <w:r>
        <w:rPr>
          <w:rFonts w:ascii="Arial" w:hAnsi="Arial" w:cs="Arial"/>
        </w:rPr>
        <w:t xml:space="preserve">installed, they will renew all the certificates on the </w:t>
      </w:r>
      <w:r w:rsidR="001E1C90">
        <w:rPr>
          <w:rFonts w:ascii="Arial" w:hAnsi="Arial" w:cs="Arial"/>
        </w:rPr>
        <w:t>Smart</w:t>
      </w:r>
      <w:r>
        <w:rPr>
          <w:rFonts w:ascii="Arial" w:hAnsi="Arial" w:cs="Arial"/>
        </w:rPr>
        <w:t xml:space="preserve">card </w:t>
      </w:r>
      <w:r w:rsidR="002B52C8">
        <w:rPr>
          <w:rFonts w:ascii="Arial" w:hAnsi="Arial" w:cs="Arial"/>
        </w:rPr>
        <w:t xml:space="preserve">in </w:t>
      </w:r>
      <w:r w:rsidR="00554D85">
        <w:rPr>
          <w:rFonts w:ascii="Arial" w:hAnsi="Arial" w:cs="Arial"/>
        </w:rPr>
        <w:t>both ‘</w:t>
      </w:r>
      <w:r w:rsidR="00781ABB">
        <w:rPr>
          <w:rFonts w:ascii="Arial" w:hAnsi="Arial" w:cs="Arial"/>
        </w:rPr>
        <w:t>A</w:t>
      </w:r>
      <w:r w:rsidR="00554D85">
        <w:rPr>
          <w:rFonts w:ascii="Arial" w:hAnsi="Arial" w:cs="Arial"/>
        </w:rPr>
        <w:t>gile’</w:t>
      </w:r>
      <w:r>
        <w:rPr>
          <w:rFonts w:ascii="Arial" w:hAnsi="Arial" w:cs="Arial"/>
        </w:rPr>
        <w:t xml:space="preserve"> and ‘</w:t>
      </w:r>
      <w:r w:rsidR="00781ABB">
        <w:rPr>
          <w:rFonts w:ascii="Arial" w:hAnsi="Arial" w:cs="Arial"/>
        </w:rPr>
        <w:t>C</w:t>
      </w:r>
      <w:r>
        <w:rPr>
          <w:rFonts w:ascii="Arial" w:hAnsi="Arial" w:cs="Arial"/>
        </w:rPr>
        <w:t>ompatibility’</w:t>
      </w:r>
      <w:r w:rsidR="002B52C8">
        <w:rPr>
          <w:rFonts w:ascii="Arial" w:hAnsi="Arial" w:cs="Arial"/>
        </w:rPr>
        <w:t xml:space="preserve"> containers</w:t>
      </w:r>
      <w:r>
        <w:rPr>
          <w:rFonts w:ascii="Arial" w:hAnsi="Arial" w:cs="Arial"/>
        </w:rPr>
        <w:t xml:space="preserve"> and there should be no problems.</w:t>
      </w:r>
    </w:p>
    <w:p w14:paraId="57688149" w14:textId="0C010AA5" w:rsidR="00CC4E98" w:rsidRDefault="7A909DCE" w:rsidP="00CC4E98">
      <w:pPr>
        <w:pStyle w:val="NormalWeb"/>
        <w:rPr>
          <w:rFonts w:ascii="Arial" w:hAnsi="Arial" w:cs="Arial"/>
        </w:rPr>
      </w:pPr>
      <w:r w:rsidRPr="349048C0">
        <w:rPr>
          <w:rFonts w:ascii="Arial" w:hAnsi="Arial" w:cs="Arial"/>
        </w:rPr>
        <w:t xml:space="preserve">If the user has performed a self-renew on a machine </w:t>
      </w:r>
      <w:r w:rsidRPr="349048C0">
        <w:rPr>
          <w:rFonts w:ascii="Arial" w:hAnsi="Arial" w:cs="Arial"/>
          <w:u w:val="single"/>
        </w:rPr>
        <w:t>without</w:t>
      </w:r>
      <w:r w:rsidRPr="349048C0">
        <w:rPr>
          <w:rFonts w:ascii="Arial" w:hAnsi="Arial" w:cs="Arial"/>
        </w:rPr>
        <w:t xml:space="preserve"> Oberthur Middleware</w:t>
      </w:r>
      <w:r w:rsidR="1DE6B46D" w:rsidRPr="349048C0">
        <w:rPr>
          <w:rFonts w:ascii="Arial" w:hAnsi="Arial" w:cs="Arial"/>
        </w:rPr>
        <w:t xml:space="preserve"> using </w:t>
      </w:r>
      <w:r w:rsidR="212F64A7" w:rsidRPr="349048C0">
        <w:rPr>
          <w:rFonts w:ascii="Arial" w:hAnsi="Arial" w:cs="Arial"/>
        </w:rPr>
        <w:t>NHS England Identity Agent</w:t>
      </w:r>
      <w:r w:rsidRPr="349048C0">
        <w:rPr>
          <w:rFonts w:ascii="Arial" w:hAnsi="Arial" w:cs="Arial"/>
        </w:rPr>
        <w:t xml:space="preserve">, they will renew their </w:t>
      </w:r>
      <w:r w:rsidR="5D73C3E4" w:rsidRPr="349048C0">
        <w:rPr>
          <w:rFonts w:ascii="Arial" w:hAnsi="Arial" w:cs="Arial"/>
        </w:rPr>
        <w:t>Smart</w:t>
      </w:r>
      <w:r w:rsidRPr="349048C0">
        <w:rPr>
          <w:rFonts w:ascii="Arial" w:hAnsi="Arial" w:cs="Arial"/>
        </w:rPr>
        <w:t>card using PKCS</w:t>
      </w:r>
      <w:r w:rsidR="5D73C3E4" w:rsidRPr="349048C0">
        <w:rPr>
          <w:rFonts w:ascii="Arial" w:hAnsi="Arial" w:cs="Arial"/>
        </w:rPr>
        <w:t>#</w:t>
      </w:r>
      <w:r w:rsidRPr="349048C0">
        <w:rPr>
          <w:rFonts w:ascii="Arial" w:hAnsi="Arial" w:cs="Arial"/>
        </w:rPr>
        <w:t xml:space="preserve">11 and this only renews the certificates on the ‘compatibility applet’ of the </w:t>
      </w:r>
      <w:r w:rsidR="0818C621" w:rsidRPr="349048C0">
        <w:rPr>
          <w:rFonts w:ascii="Arial" w:hAnsi="Arial" w:cs="Arial"/>
        </w:rPr>
        <w:t>Smart</w:t>
      </w:r>
      <w:r w:rsidRPr="349048C0">
        <w:rPr>
          <w:rFonts w:ascii="Arial" w:hAnsi="Arial" w:cs="Arial"/>
        </w:rPr>
        <w:t xml:space="preserve">card. This means that the original ‘agile applet’ certificates (the ones read when a machine has Oberthur Middleware) will </w:t>
      </w:r>
      <w:r w:rsidR="7AEAF125" w:rsidRPr="349048C0">
        <w:rPr>
          <w:rFonts w:ascii="Arial" w:hAnsi="Arial" w:cs="Arial"/>
        </w:rPr>
        <w:t xml:space="preserve">remain </w:t>
      </w:r>
      <w:r w:rsidRPr="349048C0">
        <w:rPr>
          <w:rFonts w:ascii="Arial" w:hAnsi="Arial" w:cs="Arial"/>
        </w:rPr>
        <w:t xml:space="preserve">in the same ‘about to’, or now ‘expired’ state. </w:t>
      </w:r>
      <w:r w:rsidR="485E670B">
        <w:br/>
      </w:r>
      <w:r w:rsidR="485E670B">
        <w:br/>
      </w:r>
      <w:r w:rsidRPr="349048C0">
        <w:rPr>
          <w:rFonts w:ascii="Arial" w:hAnsi="Arial" w:cs="Arial"/>
        </w:rPr>
        <w:t xml:space="preserve">This is not an issue if the user authenticates on a machine </w:t>
      </w:r>
      <w:r w:rsidRPr="349048C0">
        <w:rPr>
          <w:rFonts w:ascii="Arial" w:hAnsi="Arial" w:cs="Arial"/>
          <w:i/>
          <w:iCs/>
        </w:rPr>
        <w:t>without</w:t>
      </w:r>
      <w:r w:rsidRPr="349048C0">
        <w:rPr>
          <w:rFonts w:ascii="Arial" w:hAnsi="Arial" w:cs="Arial"/>
        </w:rPr>
        <w:t xml:space="preserve"> Oberthur Middleware as the compatibility applet is </w:t>
      </w:r>
      <w:r w:rsidR="7AEAF125" w:rsidRPr="349048C0">
        <w:rPr>
          <w:rFonts w:ascii="Arial" w:hAnsi="Arial" w:cs="Arial"/>
        </w:rPr>
        <w:t>used here</w:t>
      </w:r>
      <w:r w:rsidRPr="349048C0">
        <w:rPr>
          <w:rFonts w:ascii="Arial" w:hAnsi="Arial" w:cs="Arial"/>
        </w:rPr>
        <w:t xml:space="preserve">, and these certificates are valid. However, if the user attempts to </w:t>
      </w:r>
      <w:r w:rsidR="7AEAF125" w:rsidRPr="349048C0">
        <w:rPr>
          <w:rFonts w:ascii="Arial" w:hAnsi="Arial" w:cs="Arial"/>
        </w:rPr>
        <w:t xml:space="preserve">subsequently </w:t>
      </w:r>
      <w:r w:rsidRPr="349048C0">
        <w:rPr>
          <w:rFonts w:ascii="Arial" w:hAnsi="Arial" w:cs="Arial"/>
        </w:rPr>
        <w:t xml:space="preserve">authenticate on a machine </w:t>
      </w:r>
      <w:r w:rsidRPr="349048C0">
        <w:rPr>
          <w:rFonts w:ascii="Arial" w:hAnsi="Arial" w:cs="Arial"/>
          <w:u w:val="single"/>
        </w:rPr>
        <w:t>with</w:t>
      </w:r>
      <w:r w:rsidRPr="349048C0">
        <w:rPr>
          <w:rFonts w:ascii="Arial" w:hAnsi="Arial" w:cs="Arial"/>
        </w:rPr>
        <w:t xml:space="preserve"> Oberthur </w:t>
      </w:r>
      <w:r w:rsidR="0818C621" w:rsidRPr="349048C0">
        <w:rPr>
          <w:rFonts w:ascii="Arial" w:hAnsi="Arial" w:cs="Arial"/>
        </w:rPr>
        <w:t>M</w:t>
      </w:r>
      <w:r w:rsidRPr="349048C0">
        <w:rPr>
          <w:rFonts w:ascii="Arial" w:hAnsi="Arial" w:cs="Arial"/>
        </w:rPr>
        <w:t xml:space="preserve">iddleware </w:t>
      </w:r>
      <w:r w:rsidR="7AEAF125" w:rsidRPr="349048C0">
        <w:rPr>
          <w:rFonts w:ascii="Arial" w:hAnsi="Arial" w:cs="Arial"/>
        </w:rPr>
        <w:t xml:space="preserve">(causing the </w:t>
      </w:r>
      <w:r w:rsidRPr="349048C0">
        <w:rPr>
          <w:rFonts w:ascii="Arial" w:hAnsi="Arial" w:cs="Arial"/>
        </w:rPr>
        <w:t xml:space="preserve">‘agile applet’ certificates </w:t>
      </w:r>
      <w:r w:rsidR="7AEAF125" w:rsidRPr="349048C0">
        <w:rPr>
          <w:rFonts w:ascii="Arial" w:hAnsi="Arial" w:cs="Arial"/>
        </w:rPr>
        <w:t>to be</w:t>
      </w:r>
      <w:r w:rsidRPr="349048C0">
        <w:rPr>
          <w:rFonts w:ascii="Arial" w:hAnsi="Arial" w:cs="Arial"/>
        </w:rPr>
        <w:t xml:space="preserve"> read</w:t>
      </w:r>
      <w:r w:rsidR="7AEAF125" w:rsidRPr="349048C0">
        <w:rPr>
          <w:rFonts w:ascii="Arial" w:hAnsi="Arial" w:cs="Arial"/>
        </w:rPr>
        <w:t>)</w:t>
      </w:r>
      <w:r w:rsidRPr="349048C0">
        <w:rPr>
          <w:rFonts w:ascii="Arial" w:hAnsi="Arial" w:cs="Arial"/>
        </w:rPr>
        <w:t xml:space="preserve">, they may either get the pop-up box stating the certificates are about to expire, or if they attempt to authenticate post expiry of these certificates, they will not be able to authenticate. If the user does get the certificate expiry warning, they will not be able to renew their </w:t>
      </w:r>
      <w:r w:rsidR="3D13D491" w:rsidRPr="349048C0">
        <w:rPr>
          <w:rFonts w:ascii="Arial" w:hAnsi="Arial" w:cs="Arial"/>
        </w:rPr>
        <w:t>Smart</w:t>
      </w:r>
      <w:r w:rsidRPr="349048C0">
        <w:rPr>
          <w:rFonts w:ascii="Arial" w:hAnsi="Arial" w:cs="Arial"/>
        </w:rPr>
        <w:t xml:space="preserve">cards if they have previously just completed this activity on a machine without Oberthur </w:t>
      </w:r>
      <w:r w:rsidR="7AEAF125" w:rsidRPr="349048C0">
        <w:rPr>
          <w:rFonts w:ascii="Arial" w:hAnsi="Arial" w:cs="Arial"/>
        </w:rPr>
        <w:t>M</w:t>
      </w:r>
      <w:r w:rsidRPr="349048C0">
        <w:rPr>
          <w:rFonts w:ascii="Arial" w:hAnsi="Arial" w:cs="Arial"/>
        </w:rPr>
        <w:t>iddleware.</w:t>
      </w:r>
      <w:r w:rsidR="485E670B">
        <w:br/>
      </w:r>
    </w:p>
    <w:p w14:paraId="13B0F169" w14:textId="1EB0AC0B" w:rsidR="00062EC4" w:rsidRDefault="00062EC4" w:rsidP="00062EC4">
      <w:pPr>
        <w:pStyle w:val="Heading4"/>
      </w:pPr>
      <w:r>
        <w:t>Series 8 Smartcard renewal is not currently supported on this machine</w:t>
      </w:r>
    </w:p>
    <w:p w14:paraId="055AE58C" w14:textId="0B24E76E" w:rsidR="00062EC4" w:rsidRDefault="00062EC4" w:rsidP="00062EC4"/>
    <w:p w14:paraId="21CF29F3" w14:textId="0D634259" w:rsidR="00062EC4" w:rsidRPr="00062EC4" w:rsidRDefault="64ACD9F1" w:rsidP="00A927A0">
      <w:pPr>
        <w:jc w:val="center"/>
      </w:pPr>
      <w:r>
        <w:rPr>
          <w:noProof/>
        </w:rPr>
        <w:drawing>
          <wp:inline distT="0" distB="0" distL="0" distR="0" wp14:anchorId="13361E3A" wp14:editId="1A332059">
            <wp:extent cx="4678880" cy="1976095"/>
            <wp:effectExtent l="0" t="0" r="762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34">
                      <a:extLst>
                        <a:ext uri="{28A0092B-C50C-407E-A947-70E740481C1C}">
                          <a14:useLocalDpi xmlns:a14="http://schemas.microsoft.com/office/drawing/2010/main" val="0"/>
                        </a:ext>
                      </a:extLst>
                    </a:blip>
                    <a:stretch>
                      <a:fillRect/>
                    </a:stretch>
                  </pic:blipFill>
                  <pic:spPr>
                    <a:xfrm>
                      <a:off x="0" y="0"/>
                      <a:ext cx="4678880" cy="1976095"/>
                    </a:xfrm>
                    <a:prstGeom prst="rect">
                      <a:avLst/>
                    </a:prstGeom>
                  </pic:spPr>
                </pic:pic>
              </a:graphicData>
            </a:graphic>
          </wp:inline>
        </w:drawing>
      </w:r>
    </w:p>
    <w:p w14:paraId="513156C3" w14:textId="7E92A3BB" w:rsidR="004011CD" w:rsidRDefault="64ACD9F1" w:rsidP="738EDBC1">
      <w:pPr>
        <w:pStyle w:val="NormalWeb"/>
        <w:spacing w:line="259" w:lineRule="auto"/>
        <w:rPr>
          <w:rFonts w:ascii="Arial" w:hAnsi="Arial" w:cs="Arial"/>
        </w:rPr>
      </w:pPr>
      <w:r w:rsidRPr="738EDBC1">
        <w:rPr>
          <w:rFonts w:ascii="Arial" w:hAnsi="Arial" w:cs="Arial"/>
        </w:rPr>
        <w:t>The user will get the error ‘Series 8 Smartcard renewal is not currently supported on this machine……’ if they have set the value of ‘</w:t>
      </w:r>
      <w:proofErr w:type="spellStart"/>
      <w:r w:rsidRPr="738EDBC1">
        <w:rPr>
          <w:rFonts w:ascii="Arial" w:hAnsi="Arial" w:cs="Arial"/>
        </w:rPr>
        <w:t>CardRemovalCheck</w:t>
      </w:r>
      <w:proofErr w:type="spellEnd"/>
      <w:r w:rsidRPr="738EDBC1">
        <w:rPr>
          <w:rFonts w:ascii="Arial" w:hAnsi="Arial" w:cs="Arial"/>
        </w:rPr>
        <w:t xml:space="preserve">’ to ‘true’ </w:t>
      </w:r>
      <w:r>
        <w:br/>
      </w:r>
      <w:r w:rsidR="77B47190" w:rsidRPr="738EDBC1">
        <w:rPr>
          <w:rFonts w:ascii="Arial" w:hAnsi="Arial" w:cs="Arial"/>
        </w:rPr>
        <w:t xml:space="preserve">To resolve the </w:t>
      </w:r>
      <w:r w:rsidR="00781ABB" w:rsidRPr="738EDBC1">
        <w:rPr>
          <w:rFonts w:ascii="Arial" w:hAnsi="Arial" w:cs="Arial"/>
        </w:rPr>
        <w:t>issue, set</w:t>
      </w:r>
      <w:r w:rsidR="77B47190" w:rsidRPr="738EDBC1">
        <w:rPr>
          <w:rFonts w:ascii="Arial" w:hAnsi="Arial" w:cs="Arial"/>
        </w:rPr>
        <w:t xml:space="preserve"> the value </w:t>
      </w:r>
      <w:r w:rsidR="590AE97D" w:rsidRPr="738EDBC1">
        <w:rPr>
          <w:rFonts w:ascii="Arial" w:hAnsi="Arial" w:cs="Arial"/>
        </w:rPr>
        <w:t>of ‘</w:t>
      </w:r>
      <w:proofErr w:type="spellStart"/>
      <w:r w:rsidR="590AE97D" w:rsidRPr="738EDBC1">
        <w:rPr>
          <w:rFonts w:ascii="Arial" w:hAnsi="Arial" w:cs="Arial"/>
        </w:rPr>
        <w:t>CardRemovalCheck</w:t>
      </w:r>
      <w:proofErr w:type="spellEnd"/>
      <w:r w:rsidR="590AE97D" w:rsidRPr="738EDBC1">
        <w:rPr>
          <w:rFonts w:ascii="Arial" w:hAnsi="Arial" w:cs="Arial"/>
        </w:rPr>
        <w:t xml:space="preserve">’ </w:t>
      </w:r>
      <w:r w:rsidR="77B47190" w:rsidRPr="738EDBC1">
        <w:rPr>
          <w:rFonts w:ascii="Arial" w:hAnsi="Arial" w:cs="Arial"/>
        </w:rPr>
        <w:t xml:space="preserve">to </w:t>
      </w:r>
      <w:r w:rsidR="3FCC42B9" w:rsidRPr="738EDBC1">
        <w:rPr>
          <w:rFonts w:ascii="Arial" w:hAnsi="Arial" w:cs="Arial"/>
        </w:rPr>
        <w:t>‘</w:t>
      </w:r>
      <w:r w:rsidR="77B47190" w:rsidRPr="738EDBC1">
        <w:rPr>
          <w:rFonts w:ascii="Arial" w:hAnsi="Arial" w:cs="Arial"/>
        </w:rPr>
        <w:t>false</w:t>
      </w:r>
      <w:r w:rsidR="01FEB630" w:rsidRPr="738EDBC1">
        <w:rPr>
          <w:rFonts w:ascii="Arial" w:hAnsi="Arial" w:cs="Arial"/>
        </w:rPr>
        <w:t>’</w:t>
      </w:r>
      <w:r w:rsidR="77B47190" w:rsidRPr="738EDBC1">
        <w:rPr>
          <w:rFonts w:ascii="Arial" w:hAnsi="Arial" w:cs="Arial"/>
        </w:rPr>
        <w:t>. Restart</w:t>
      </w:r>
      <w:r w:rsidR="520AE626" w:rsidRPr="738EDBC1">
        <w:rPr>
          <w:rFonts w:ascii="Arial" w:hAnsi="Arial" w:cs="Arial"/>
        </w:rPr>
        <w:t xml:space="preserve"> Identity Agent after the change has been made.</w:t>
      </w:r>
      <w:r w:rsidR="4FC5F1BB" w:rsidRPr="738EDBC1">
        <w:rPr>
          <w:rFonts w:ascii="Arial" w:hAnsi="Arial" w:cs="Arial"/>
        </w:rPr>
        <w:t xml:space="preserve"> </w:t>
      </w:r>
    </w:p>
    <w:p w14:paraId="10C34603" w14:textId="3145C32C" w:rsidR="349048C0" w:rsidRDefault="349048C0" w:rsidP="738EDBC1">
      <w:pPr>
        <w:pStyle w:val="NormalWeb"/>
        <w:spacing w:line="259" w:lineRule="auto"/>
        <w:rPr>
          <w:rFonts w:ascii="Arial" w:hAnsi="Arial" w:cs="Arial"/>
        </w:rPr>
      </w:pPr>
      <w:r w:rsidRPr="738EDBC1">
        <w:rPr>
          <w:rFonts w:ascii="Arial" w:hAnsi="Arial" w:cs="Arial"/>
        </w:rPr>
        <w:br w:type="page"/>
      </w:r>
    </w:p>
    <w:p w14:paraId="5DA4FAF8" w14:textId="00E004D5" w:rsidR="003444F6" w:rsidRDefault="003444F6" w:rsidP="738EDBC1">
      <w:pPr>
        <w:pStyle w:val="NormalWeb"/>
        <w:spacing w:before="150" w:beforeAutospacing="0" w:after="0" w:afterAutospacing="0" w:line="300" w:lineRule="atLeast"/>
      </w:pPr>
    </w:p>
    <w:p w14:paraId="047688C9" w14:textId="77777777" w:rsidR="003444F6" w:rsidRPr="007A476C" w:rsidRDefault="5ED20A91" w:rsidP="003128F1">
      <w:pPr>
        <w:pStyle w:val="Heading2"/>
      </w:pPr>
      <w:bookmarkStart w:id="45" w:name="_Toc140656774"/>
      <w:bookmarkStart w:id="46" w:name="_Toc159596976"/>
      <w:r>
        <w:t>Incorrect Smartcard Reader Drivers</w:t>
      </w:r>
      <w:bookmarkEnd w:id="45"/>
      <w:bookmarkEnd w:id="46"/>
    </w:p>
    <w:p w14:paraId="526A3E77" w14:textId="77777777" w:rsidR="003444F6" w:rsidRDefault="003444F6" w:rsidP="003444F6">
      <w:pPr>
        <w:spacing w:after="0"/>
        <w:textboxTightWrap w:val="none"/>
      </w:pPr>
      <w:r>
        <w:t>Smartcard not authenticating and the Identity Agent is giving an error message or Smartcard operations are failing.</w:t>
      </w:r>
    </w:p>
    <w:p w14:paraId="50EB44F4" w14:textId="77777777" w:rsidR="003444F6" w:rsidRDefault="003444F6" w:rsidP="003444F6">
      <w:pPr>
        <w:spacing w:after="0"/>
        <w:textboxTightWrap w:val="none"/>
      </w:pPr>
    </w:p>
    <w:p w14:paraId="6CC129CB" w14:textId="77777777" w:rsidR="003444F6" w:rsidRDefault="003444F6" w:rsidP="00A927A0">
      <w:pPr>
        <w:spacing w:after="0"/>
        <w:jc w:val="center"/>
        <w:textboxTightWrap w:val="none"/>
      </w:pPr>
      <w:r>
        <w:rPr>
          <w:noProof/>
          <w:color w:val="2B579A"/>
          <w:shd w:val="clear" w:color="auto" w:fill="E6E6E6"/>
          <w:lang w:eastAsia="en-GB"/>
        </w:rPr>
        <w:drawing>
          <wp:inline distT="0" distB="0" distL="0" distR="0" wp14:anchorId="48D12A29" wp14:editId="1B4B4682">
            <wp:extent cx="5056909" cy="2972933"/>
            <wp:effectExtent l="0" t="0" r="0" b="0"/>
            <wp:docPr id="1427078671" name="Picture 1427078671" descr="A screenshot of a computer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997760" name="Picture 2" descr="A screenshot of a computer screen&#10;&#10;Description automatically generated with low confidence"/>
                    <pic:cNvPicPr/>
                  </pic:nvPicPr>
                  <pic:blipFill>
                    <a:blip r:embed="rId35">
                      <a:extLst>
                        <a:ext uri="{28A0092B-C50C-407E-A947-70E740481C1C}">
                          <a14:useLocalDpi xmlns:a14="http://schemas.microsoft.com/office/drawing/2010/main" val="0"/>
                        </a:ext>
                      </a:extLst>
                    </a:blip>
                    <a:stretch>
                      <a:fillRect/>
                    </a:stretch>
                  </pic:blipFill>
                  <pic:spPr>
                    <a:xfrm>
                      <a:off x="0" y="0"/>
                      <a:ext cx="5068219" cy="2979582"/>
                    </a:xfrm>
                    <a:prstGeom prst="rect">
                      <a:avLst/>
                    </a:prstGeom>
                  </pic:spPr>
                </pic:pic>
              </a:graphicData>
            </a:graphic>
          </wp:inline>
        </w:drawing>
      </w:r>
    </w:p>
    <w:p w14:paraId="496D32D4" w14:textId="77777777" w:rsidR="003444F6" w:rsidRDefault="003444F6" w:rsidP="003444F6">
      <w:pPr>
        <w:spacing w:after="0"/>
        <w:textboxTightWrap w:val="none"/>
      </w:pPr>
    </w:p>
    <w:p w14:paraId="7D43C002" w14:textId="77777777" w:rsidR="003444F6" w:rsidRDefault="003444F6" w:rsidP="003444F6">
      <w:pPr>
        <w:pStyle w:val="Heading4"/>
      </w:pPr>
      <w:r>
        <w:t>Guidance</w:t>
      </w:r>
    </w:p>
    <w:p w14:paraId="2B2A1A7E" w14:textId="46C4DF15" w:rsidR="003444F6" w:rsidRPr="00EE707D" w:rsidRDefault="003444F6" w:rsidP="738EDBC1">
      <w:pPr>
        <w:spacing w:before="100" w:beforeAutospacing="1" w:after="100" w:afterAutospacing="1"/>
        <w:rPr>
          <w:rFonts w:cs="Arial"/>
          <w:lang w:eastAsia="en-GB"/>
        </w:rPr>
      </w:pPr>
      <w:r w:rsidRPr="738EDBC1">
        <w:rPr>
          <w:rFonts w:cs="Arial"/>
          <w:lang w:eastAsia="en-GB"/>
        </w:rPr>
        <w:t xml:space="preserve">With the later builds of Windows 10, by default, the </w:t>
      </w:r>
      <w:r w:rsidR="72D4DEBC" w:rsidRPr="738EDBC1">
        <w:rPr>
          <w:rFonts w:cs="Arial"/>
          <w:lang w:eastAsia="en-GB"/>
        </w:rPr>
        <w:t xml:space="preserve">incorrect </w:t>
      </w:r>
      <w:r w:rsidRPr="738EDBC1">
        <w:rPr>
          <w:rFonts w:cs="Arial"/>
          <w:lang w:eastAsia="en-GB"/>
        </w:rPr>
        <w:t xml:space="preserve">drivers are being installed for the </w:t>
      </w:r>
      <w:proofErr w:type="spellStart"/>
      <w:r w:rsidRPr="738EDBC1">
        <w:rPr>
          <w:rFonts w:cs="Arial"/>
          <w:lang w:eastAsia="en-GB"/>
        </w:rPr>
        <w:t>Omnikey</w:t>
      </w:r>
      <w:proofErr w:type="spellEnd"/>
      <w:r w:rsidRPr="738EDBC1">
        <w:rPr>
          <w:rFonts w:cs="Arial"/>
          <w:lang w:eastAsia="en-GB"/>
        </w:rPr>
        <w:t xml:space="preserve"> 3121 Smartcard reader (installed as a 3021) which can cause a variety of issues from the card being unable to be read</w:t>
      </w:r>
      <w:r w:rsidR="2A56DDD8" w:rsidRPr="738EDBC1">
        <w:rPr>
          <w:rFonts w:cs="Arial"/>
          <w:lang w:eastAsia="en-GB"/>
        </w:rPr>
        <w:t>,</w:t>
      </w:r>
      <w:r w:rsidRPr="738EDBC1">
        <w:rPr>
          <w:rFonts w:cs="Arial"/>
          <w:lang w:eastAsia="en-GB"/>
        </w:rPr>
        <w:t xml:space="preserve"> to CMS activities failing.</w:t>
      </w:r>
    </w:p>
    <w:p w14:paraId="094720BA" w14:textId="4F818308" w:rsidR="003444F6" w:rsidRPr="00DF128C" w:rsidRDefault="003444F6" w:rsidP="003444F6">
      <w:r w:rsidRPr="738EDBC1">
        <w:rPr>
          <w:rFonts w:cs="Arial"/>
          <w:lang w:eastAsia="en-GB"/>
        </w:rPr>
        <w:t xml:space="preserve">If you experience any of these issues after getting a new machine, check the correct drivers have been installed. Run the CIS diagnostic tool and look at the .txt file on your desktop. The tool is available from </w:t>
      </w:r>
      <w:hyperlink r:id="rId36">
        <w:r w:rsidRPr="738EDBC1">
          <w:rPr>
            <w:rStyle w:val="Hyperlink"/>
            <w:rFonts w:ascii="Arial" w:hAnsi="Arial"/>
          </w:rPr>
          <w:t>https://nww.digital.nhs.uk/dir/downloads</w:t>
        </w:r>
      </w:hyperlink>
      <w:r w:rsidRPr="738EDBC1">
        <w:rPr>
          <w:rFonts w:cs="Arial"/>
          <w:lang w:eastAsia="en-GB"/>
        </w:rPr>
        <w:t xml:space="preserve">. Check if the </w:t>
      </w:r>
      <w:proofErr w:type="spellStart"/>
      <w:r w:rsidR="00781ABB" w:rsidRPr="738EDBC1">
        <w:rPr>
          <w:rFonts w:cs="Arial"/>
          <w:lang w:eastAsia="en-GB"/>
        </w:rPr>
        <w:t>Omnikey</w:t>
      </w:r>
      <w:proofErr w:type="spellEnd"/>
      <w:r w:rsidRPr="738EDBC1">
        <w:rPr>
          <w:rFonts w:cs="Arial"/>
          <w:lang w:eastAsia="en-GB"/>
        </w:rPr>
        <w:t xml:space="preserve"> 3121 Smartcard reader driver is shown as a 3021 CCID reader. If it is, download and install the correct drivers, from the link above and re-run the report. The </w:t>
      </w:r>
      <w:proofErr w:type="spellStart"/>
      <w:r w:rsidRPr="738EDBC1">
        <w:rPr>
          <w:rFonts w:cs="Arial"/>
          <w:lang w:eastAsia="en-GB"/>
        </w:rPr>
        <w:t>Omnikey</w:t>
      </w:r>
      <w:proofErr w:type="spellEnd"/>
      <w:r w:rsidRPr="738EDBC1">
        <w:rPr>
          <w:rFonts w:cs="Arial"/>
          <w:lang w:eastAsia="en-GB"/>
        </w:rPr>
        <w:t xml:space="preserve"> 3121 Smartcard reader driver should now have the correct drivers installed.</w:t>
      </w:r>
    </w:p>
    <w:p w14:paraId="08BF47F4" w14:textId="77777777" w:rsidR="003444F6" w:rsidRDefault="003444F6" w:rsidP="003444F6"/>
    <w:p w14:paraId="4EF4628C" w14:textId="77777777" w:rsidR="00A927A0" w:rsidRDefault="00A927A0" w:rsidP="003444F6"/>
    <w:p w14:paraId="03E27DAD" w14:textId="77777777" w:rsidR="00A927A0" w:rsidRDefault="00A927A0" w:rsidP="003444F6"/>
    <w:p w14:paraId="495E042C" w14:textId="77777777" w:rsidR="00A927A0" w:rsidRDefault="00A927A0" w:rsidP="003444F6"/>
    <w:p w14:paraId="334DDDED" w14:textId="77777777" w:rsidR="00A927A0" w:rsidRDefault="00A927A0" w:rsidP="003444F6"/>
    <w:p w14:paraId="5E9BC270" w14:textId="77777777" w:rsidR="00A927A0" w:rsidRDefault="00A927A0" w:rsidP="003444F6"/>
    <w:p w14:paraId="0F748A2E" w14:textId="77777777" w:rsidR="00A927A0" w:rsidRDefault="00A927A0" w:rsidP="003444F6"/>
    <w:p w14:paraId="2AB0A362" w14:textId="77777777" w:rsidR="00A927A0" w:rsidRPr="00A62340" w:rsidRDefault="00A927A0" w:rsidP="003444F6"/>
    <w:p w14:paraId="403A99A6" w14:textId="40A34ED4" w:rsidR="003444F6" w:rsidRDefault="00D75FBE">
      <w:pPr>
        <w:pStyle w:val="Heading2"/>
        <w:pPrChange w:id="47" w:author="HARRIS, Ashley (NHS ENGLAND - X26)" w:date="2024-02-01T12:00:00Z">
          <w:pPr>
            <w:pStyle w:val="Heading2"/>
            <w:spacing w:line="259" w:lineRule="auto"/>
          </w:pPr>
        </w:pPrChange>
      </w:pPr>
      <w:bookmarkStart w:id="48" w:name="_Toc159596977"/>
      <w:r>
        <w:lastRenderedPageBreak/>
        <w:t>Problem Areas</w:t>
      </w:r>
      <w:bookmarkEnd w:id="48"/>
    </w:p>
    <w:p w14:paraId="5D54E4CA" w14:textId="77777777" w:rsidR="003444F6" w:rsidRPr="007A476C" w:rsidRDefault="5ED20A91" w:rsidP="003128F1">
      <w:pPr>
        <w:pStyle w:val="Heading2"/>
      </w:pPr>
      <w:bookmarkStart w:id="49" w:name="_Toc140656775"/>
      <w:bookmarkStart w:id="50" w:name="_Toc159596978"/>
      <w:r>
        <w:t>No PIV mini driver</w:t>
      </w:r>
      <w:bookmarkEnd w:id="49"/>
      <w:bookmarkEnd w:id="50"/>
    </w:p>
    <w:p w14:paraId="1CDA0369" w14:textId="77777777" w:rsidR="003444F6" w:rsidRDefault="003444F6" w:rsidP="003444F6">
      <w:pPr>
        <w:spacing w:after="0"/>
        <w:textboxTightWrap w:val="none"/>
      </w:pPr>
      <w:r>
        <w:t>Smartcard not authenticating and the Identity Agent is displaying an error:</w:t>
      </w:r>
    </w:p>
    <w:p w14:paraId="72C18771" w14:textId="77777777" w:rsidR="003444F6" w:rsidRDefault="003444F6" w:rsidP="003444F6">
      <w:pPr>
        <w:spacing w:after="0"/>
        <w:textboxTightWrap w:val="none"/>
      </w:pPr>
    </w:p>
    <w:p w14:paraId="0575F204" w14:textId="77777777" w:rsidR="003444F6" w:rsidRDefault="003444F6" w:rsidP="003444F6">
      <w:pPr>
        <w:spacing w:after="0"/>
        <w:jc w:val="center"/>
        <w:textboxTightWrap w:val="none"/>
      </w:pPr>
      <w:r>
        <w:rPr>
          <w:noProof/>
          <w:color w:val="2B579A"/>
          <w:shd w:val="clear" w:color="auto" w:fill="E6E6E6"/>
          <w:lang w:eastAsia="en-GB"/>
        </w:rPr>
        <w:drawing>
          <wp:inline distT="0" distB="0" distL="0" distR="0" wp14:anchorId="31DC9F7A" wp14:editId="77DED246">
            <wp:extent cx="4437993" cy="2609075"/>
            <wp:effectExtent l="0" t="0" r="1270" b="1270"/>
            <wp:docPr id="870997760" name="Picture 870997760" descr="A screenshot of a computer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997760" name="Picture 2" descr="A screenshot of a computer screen&#10;&#10;Description automatically generated with low confidence"/>
                    <pic:cNvPicPr/>
                  </pic:nvPicPr>
                  <pic:blipFill>
                    <a:blip r:embed="rId35">
                      <a:extLst>
                        <a:ext uri="{28A0092B-C50C-407E-A947-70E740481C1C}">
                          <a14:useLocalDpi xmlns:a14="http://schemas.microsoft.com/office/drawing/2010/main" val="0"/>
                        </a:ext>
                      </a:extLst>
                    </a:blip>
                    <a:stretch>
                      <a:fillRect/>
                    </a:stretch>
                  </pic:blipFill>
                  <pic:spPr>
                    <a:xfrm>
                      <a:off x="0" y="0"/>
                      <a:ext cx="4440081" cy="2610302"/>
                    </a:xfrm>
                    <a:prstGeom prst="rect">
                      <a:avLst/>
                    </a:prstGeom>
                  </pic:spPr>
                </pic:pic>
              </a:graphicData>
            </a:graphic>
          </wp:inline>
        </w:drawing>
      </w:r>
    </w:p>
    <w:p w14:paraId="18D22F97" w14:textId="77777777" w:rsidR="003444F6" w:rsidRDefault="003444F6" w:rsidP="003444F6">
      <w:pPr>
        <w:pStyle w:val="Heading4"/>
      </w:pPr>
      <w:r>
        <w:t>Guidance</w:t>
      </w:r>
    </w:p>
    <w:p w14:paraId="527866CE" w14:textId="779C8EE9" w:rsidR="003444F6" w:rsidRDefault="003444F6" w:rsidP="003444F6">
      <w:pPr>
        <w:rPr>
          <w:rFonts w:cs="Arial"/>
          <w:lang w:eastAsia="en-GB"/>
        </w:rPr>
      </w:pPr>
      <w:r>
        <w:rPr>
          <w:rFonts w:cs="Arial"/>
          <w:lang w:eastAsia="en-GB"/>
        </w:rPr>
        <w:t xml:space="preserve">Download the latest </w:t>
      </w:r>
      <w:proofErr w:type="spellStart"/>
      <w:r w:rsidR="00EC3067">
        <w:rPr>
          <w:rFonts w:cs="Arial"/>
          <w:lang w:eastAsia="en-GB"/>
        </w:rPr>
        <w:t>Idemia</w:t>
      </w:r>
      <w:proofErr w:type="spellEnd"/>
      <w:r>
        <w:rPr>
          <w:rFonts w:cs="Arial"/>
          <w:lang w:eastAsia="en-GB"/>
        </w:rPr>
        <w:t xml:space="preserve"> PIV mini driver, install it with administrative rights, and restart the system. Make sure </w:t>
      </w:r>
      <w:r w:rsidR="00EC3067">
        <w:rPr>
          <w:rFonts w:cs="Arial"/>
          <w:lang w:eastAsia="en-GB"/>
        </w:rPr>
        <w:t xml:space="preserve">the </w:t>
      </w:r>
      <w:r>
        <w:rPr>
          <w:rFonts w:cs="Arial"/>
          <w:lang w:eastAsia="en-GB"/>
        </w:rPr>
        <w:t xml:space="preserve">PIV </w:t>
      </w:r>
      <w:r w:rsidR="00EC3067">
        <w:rPr>
          <w:rFonts w:cs="Arial"/>
          <w:lang w:eastAsia="en-GB"/>
        </w:rPr>
        <w:t>M</w:t>
      </w:r>
      <w:r>
        <w:rPr>
          <w:rFonts w:cs="Arial"/>
          <w:lang w:eastAsia="en-GB"/>
        </w:rPr>
        <w:t xml:space="preserve">ini </w:t>
      </w:r>
      <w:r w:rsidR="00EC3067">
        <w:rPr>
          <w:rFonts w:cs="Arial"/>
          <w:lang w:eastAsia="en-GB"/>
        </w:rPr>
        <w:t>D</w:t>
      </w:r>
      <w:r>
        <w:rPr>
          <w:rFonts w:cs="Arial"/>
          <w:lang w:eastAsia="en-GB"/>
        </w:rPr>
        <w:t xml:space="preserve">river </w:t>
      </w:r>
      <w:r w:rsidR="00EC3067">
        <w:rPr>
          <w:rFonts w:cs="Arial"/>
          <w:lang w:eastAsia="en-GB"/>
        </w:rPr>
        <w:t>is</w:t>
      </w:r>
      <w:r>
        <w:rPr>
          <w:rFonts w:cs="Arial"/>
          <w:lang w:eastAsia="en-GB"/>
        </w:rPr>
        <w:t xml:space="preserve"> present </w:t>
      </w:r>
      <w:r w:rsidR="00EC3067">
        <w:rPr>
          <w:rFonts w:cs="Arial"/>
          <w:lang w:eastAsia="en-GB"/>
        </w:rPr>
        <w:t>i</w:t>
      </w:r>
      <w:r>
        <w:rPr>
          <w:rFonts w:cs="Arial"/>
          <w:lang w:eastAsia="en-GB"/>
        </w:rPr>
        <w:t>n the following system path:</w:t>
      </w:r>
    </w:p>
    <w:p w14:paraId="700CDA74" w14:textId="77777777" w:rsidR="003444F6" w:rsidRDefault="003444F6" w:rsidP="003444F6">
      <w:pPr>
        <w:rPr>
          <w:rFonts w:cs="Arial"/>
          <w:lang w:eastAsia="en-GB"/>
        </w:rPr>
      </w:pPr>
      <w:r>
        <w:rPr>
          <w:rFonts w:cs="Arial"/>
          <w:color w:val="1D1C1D"/>
          <w:sz w:val="23"/>
          <w:szCs w:val="23"/>
          <w:shd w:val="clear" w:color="auto" w:fill="F8F8F8"/>
        </w:rPr>
        <w:t>C:\Program Files (x</w:t>
      </w:r>
      <w:proofErr w:type="gramStart"/>
      <w:r>
        <w:rPr>
          <w:rFonts w:cs="Arial"/>
          <w:color w:val="1D1C1D"/>
          <w:sz w:val="23"/>
          <w:szCs w:val="23"/>
          <w:shd w:val="clear" w:color="auto" w:fill="F8F8F8"/>
        </w:rPr>
        <w:t>86)\</w:t>
      </w:r>
      <w:proofErr w:type="spellStart"/>
      <w:proofErr w:type="gramEnd"/>
      <w:r>
        <w:rPr>
          <w:rFonts w:cs="Arial"/>
          <w:color w:val="1D1C1D"/>
          <w:sz w:val="23"/>
          <w:szCs w:val="23"/>
          <w:shd w:val="clear" w:color="auto" w:fill="F8F8F8"/>
        </w:rPr>
        <w:t>CivMinidriver</w:t>
      </w:r>
      <w:proofErr w:type="spellEnd"/>
    </w:p>
    <w:p w14:paraId="38258A61" w14:textId="6A6116BA" w:rsidR="003444F6" w:rsidRDefault="003444F6" w:rsidP="003444F6">
      <w:pPr>
        <w:rPr>
          <w:rFonts w:cs="Arial"/>
          <w:lang w:eastAsia="en-GB"/>
        </w:rPr>
      </w:pPr>
      <w:r>
        <w:rPr>
          <w:rFonts w:cs="Arial"/>
          <w:lang w:eastAsia="en-GB"/>
        </w:rPr>
        <w:t xml:space="preserve">Path for </w:t>
      </w:r>
      <w:proofErr w:type="spellStart"/>
      <w:r w:rsidR="009B2D96">
        <w:rPr>
          <w:rFonts w:cs="Arial"/>
          <w:lang w:eastAsia="en-GB"/>
        </w:rPr>
        <w:t>Idemia</w:t>
      </w:r>
      <w:proofErr w:type="spellEnd"/>
      <w:r>
        <w:rPr>
          <w:rFonts w:cs="Arial"/>
          <w:lang w:eastAsia="en-GB"/>
        </w:rPr>
        <w:t xml:space="preserve"> PIV </w:t>
      </w:r>
      <w:r w:rsidR="009B2D96">
        <w:rPr>
          <w:rFonts w:cs="Arial"/>
          <w:lang w:eastAsia="en-GB"/>
        </w:rPr>
        <w:t>M</w:t>
      </w:r>
      <w:r>
        <w:rPr>
          <w:rFonts w:cs="Arial"/>
          <w:lang w:eastAsia="en-GB"/>
        </w:rPr>
        <w:t>ini Driver:</w:t>
      </w:r>
    </w:p>
    <w:p w14:paraId="133A76FE" w14:textId="77777777" w:rsidR="003444F6" w:rsidRPr="00377681" w:rsidRDefault="00000000" w:rsidP="003444F6">
      <w:hyperlink r:id="rId37" w:history="1">
        <w:r w:rsidR="003444F6" w:rsidRPr="00017C46">
          <w:rPr>
            <w:rStyle w:val="Hyperlink"/>
            <w:rFonts w:ascii="Arial" w:hAnsi="Arial" w:cs="Arial"/>
            <w:lang w:eastAsia="en-GB"/>
          </w:rPr>
          <w:t>https://na.idemia.com/wp-content/uploads/2021/09/CivMinidriver-1.2.8.zip</w:t>
        </w:r>
      </w:hyperlink>
    </w:p>
    <w:p w14:paraId="44F3BA40" w14:textId="77777777" w:rsidR="003444F6" w:rsidRPr="00377681" w:rsidRDefault="003444F6" w:rsidP="003444F6"/>
    <w:p w14:paraId="553D0A22" w14:textId="77777777" w:rsidR="003444F6" w:rsidRDefault="5ED20A91" w:rsidP="003128F1">
      <w:pPr>
        <w:pStyle w:val="Heading2"/>
      </w:pPr>
      <w:bookmarkStart w:id="51" w:name="_Toc140656776"/>
      <w:bookmarkStart w:id="52" w:name="_Toc159596979"/>
      <w:r>
        <w:t>Locked Smartcard (Series 9 Only)</w:t>
      </w:r>
      <w:bookmarkEnd w:id="51"/>
      <w:bookmarkEnd w:id="52"/>
    </w:p>
    <w:p w14:paraId="21BA8EDF" w14:textId="67315CF9" w:rsidR="003444F6" w:rsidRDefault="003444F6" w:rsidP="003444F6">
      <w:pPr>
        <w:tabs>
          <w:tab w:val="left" w:pos="1545"/>
        </w:tabs>
      </w:pPr>
      <w:r>
        <w:t xml:space="preserve">If you fail to enter the correct passcode via the contactless method, you will reach your maximum retries after 7 failed attempts. Should this happen, you can try an additional 3 attempts via </w:t>
      </w:r>
      <w:r w:rsidR="00B76B69">
        <w:t>contact</w:t>
      </w:r>
      <w:r>
        <w:t xml:space="preserve"> to recover the smartcard. If this fails, then you will need to seek help from your local RA to unlock your smartcard.</w:t>
      </w:r>
    </w:p>
    <w:p w14:paraId="0D07D6A8" w14:textId="77777777" w:rsidR="003444F6" w:rsidRDefault="003444F6" w:rsidP="003444F6">
      <w:pPr>
        <w:tabs>
          <w:tab w:val="left" w:pos="1545"/>
        </w:tabs>
      </w:pPr>
    </w:p>
    <w:p w14:paraId="00C2B61D" w14:textId="77777777" w:rsidR="003444F6" w:rsidRDefault="003444F6" w:rsidP="003444F6">
      <w:pPr>
        <w:tabs>
          <w:tab w:val="left" w:pos="1545"/>
        </w:tabs>
      </w:pPr>
      <w:r>
        <w:t>By default, the values set for contacted attempts is 10 and 7 via contactless.</w:t>
      </w:r>
    </w:p>
    <w:p w14:paraId="1B423AEF" w14:textId="43FC8B24" w:rsidR="00B942DA" w:rsidRDefault="00B942DA" w:rsidP="00B942DA">
      <w:pPr>
        <w:rPr>
          <w:rFonts w:eastAsia="MS Mincho"/>
        </w:rPr>
      </w:pPr>
    </w:p>
    <w:p w14:paraId="64C8C4A9" w14:textId="0A9FB577" w:rsidR="00FD2407" w:rsidRDefault="417FF022" w:rsidP="003128F1">
      <w:pPr>
        <w:pStyle w:val="Heading2"/>
      </w:pPr>
      <w:bookmarkStart w:id="53" w:name="_Toc159596980"/>
      <w:r>
        <w:t>Logging out</w:t>
      </w:r>
      <w:bookmarkEnd w:id="44"/>
      <w:bookmarkEnd w:id="53"/>
    </w:p>
    <w:p w14:paraId="64C8C4AA" w14:textId="214BD34D" w:rsidR="00FD2407" w:rsidRDefault="00FD2407" w:rsidP="00FD2407">
      <w:pPr>
        <w:pStyle w:val="Heading4"/>
      </w:pPr>
      <w:r>
        <w:br/>
        <w:t xml:space="preserve">All browser windows </w:t>
      </w:r>
      <w:r w:rsidR="00A55B87">
        <w:t>shut</w:t>
      </w:r>
      <w:r>
        <w:t>down</w:t>
      </w:r>
    </w:p>
    <w:p w14:paraId="31D14A84" w14:textId="454A5212" w:rsidR="00C14B9A" w:rsidRDefault="497BB3BC" w:rsidP="00FD2407">
      <w:r>
        <w:t>Identity Agent can be configured to only close a specific browser type (</w:t>
      </w:r>
      <w:r w:rsidR="005A331D">
        <w:t>Edge</w:t>
      </w:r>
      <w:r>
        <w:t>, Firefox, Chrome) by listing them in the registry setting ‘</w:t>
      </w:r>
      <w:proofErr w:type="spellStart"/>
      <w:r w:rsidRPr="3D017590">
        <w:rPr>
          <w:b/>
          <w:bCs/>
        </w:rPr>
        <w:t>ProcessesToKill</w:t>
      </w:r>
      <w:proofErr w:type="spellEnd"/>
      <w:r>
        <w:t xml:space="preserve">’ (see section </w:t>
      </w:r>
      <w:hyperlink w:anchor="_Registry_Settings">
        <w:r w:rsidRPr="3D017590">
          <w:rPr>
            <w:rStyle w:val="Hyperlink"/>
          </w:rPr>
          <w:t>Registry Settings</w:t>
        </w:r>
      </w:hyperlink>
      <w:r>
        <w:t>).</w:t>
      </w:r>
    </w:p>
    <w:p w14:paraId="64C8C4AD" w14:textId="77777777" w:rsidR="00D706FE" w:rsidRDefault="00FD2407" w:rsidP="00D706FE">
      <w:pPr>
        <w:pStyle w:val="Heading4"/>
      </w:pPr>
      <w:r>
        <w:lastRenderedPageBreak/>
        <w:br/>
      </w:r>
      <w:r w:rsidR="00D706FE">
        <w:t>Unexpected logout</w:t>
      </w:r>
    </w:p>
    <w:p w14:paraId="64C8C4AE" w14:textId="2A6F0C09" w:rsidR="00D706FE" w:rsidRDefault="4F47CBB0" w:rsidP="00D706FE">
      <w:r>
        <w:t xml:space="preserve">Aside from the </w:t>
      </w:r>
      <w:r w:rsidR="7379D196">
        <w:t xml:space="preserve">manual </w:t>
      </w:r>
      <w:r>
        <w:t>forms of session logout (which vary between mode</w:t>
      </w:r>
      <w:r w:rsidR="7379D196">
        <w:t>, see the I</w:t>
      </w:r>
      <w:r w:rsidR="79063159">
        <w:t xml:space="preserve">dentity </w:t>
      </w:r>
      <w:r w:rsidR="7379D196">
        <w:t>A</w:t>
      </w:r>
      <w:r w:rsidR="79063159">
        <w:t>gent</w:t>
      </w:r>
      <w:r w:rsidR="31E818B8">
        <w:t xml:space="preserve"> </w:t>
      </w:r>
      <w:r w:rsidR="7379D196">
        <w:t>User Guide</w:t>
      </w:r>
      <w:r>
        <w:t xml:space="preserve">), NHS </w:t>
      </w:r>
      <w:r w:rsidR="6220ACC2">
        <w:t xml:space="preserve">England </w:t>
      </w:r>
      <w:r>
        <w:t>Identity Agent will also perform a</w:t>
      </w:r>
      <w:r w:rsidR="6DCB5E25">
        <w:t xml:space="preserve"> </w:t>
      </w:r>
      <w:r>
        <w:t>logout in the following conditions:</w:t>
      </w:r>
    </w:p>
    <w:p w14:paraId="64C8C4AF" w14:textId="311C05AB" w:rsidR="00D706FE" w:rsidRDefault="4F47CBB0" w:rsidP="00D706FE">
      <w:pPr>
        <w:pStyle w:val="ListParagraph"/>
        <w:numPr>
          <w:ilvl w:val="0"/>
          <w:numId w:val="25"/>
        </w:numPr>
      </w:pPr>
      <w:r>
        <w:t xml:space="preserve">Windows unlocked 3 times consecutively, without </w:t>
      </w:r>
      <w:r w:rsidR="7379D196">
        <w:t xml:space="preserve">also </w:t>
      </w:r>
      <w:r>
        <w:t>re-authenticating</w:t>
      </w:r>
      <w:r w:rsidR="565958A7">
        <w:t xml:space="preserve"> </w:t>
      </w:r>
      <w:r w:rsidR="12A2320C">
        <w:t xml:space="preserve">with the Smartcard Passcode </w:t>
      </w:r>
      <w:r w:rsidR="565958A7">
        <w:t xml:space="preserve">when using </w:t>
      </w:r>
      <w:r w:rsidR="067DCDCB">
        <w:t xml:space="preserve">mobility mode, </w:t>
      </w:r>
      <w:r w:rsidR="565958A7">
        <w:t>session lock or enhanced normal modes</w:t>
      </w:r>
      <w:r w:rsidR="7379D196">
        <w:t>.</w:t>
      </w:r>
    </w:p>
    <w:p w14:paraId="64C8C4B0" w14:textId="6ECE5F3A" w:rsidR="00B2077E" w:rsidRDefault="00B2077E" w:rsidP="00D706FE">
      <w:pPr>
        <w:pStyle w:val="ListParagraph"/>
        <w:numPr>
          <w:ilvl w:val="0"/>
          <w:numId w:val="25"/>
        </w:numPr>
      </w:pPr>
      <w:r>
        <w:t xml:space="preserve">Being sat on the Windows lock screen for over </w:t>
      </w:r>
      <w:r w:rsidR="003F517F">
        <w:t>four</w:t>
      </w:r>
      <w:r>
        <w:t xml:space="preserve"> hours. This </w:t>
      </w:r>
      <w:proofErr w:type="gramStart"/>
      <w:r>
        <w:t>time period</w:t>
      </w:r>
      <w:proofErr w:type="gramEnd"/>
      <w:r>
        <w:t xml:space="preserve"> is configurable (</w:t>
      </w:r>
      <w:r w:rsidRPr="00B2077E">
        <w:t>see ‘</w:t>
      </w:r>
      <w:proofErr w:type="spellStart"/>
      <w:r w:rsidRPr="00B2077E">
        <w:rPr>
          <w:rFonts w:asciiTheme="minorHAnsi" w:hAnsiTheme="minorHAnsi" w:cstheme="minorHAnsi"/>
        </w:rPr>
        <w:t>TimeAllowedLockedUntilLogoffInSecond</w:t>
      </w:r>
      <w:proofErr w:type="spellEnd"/>
      <w:r w:rsidRPr="00B2077E">
        <w:t>’</w:t>
      </w:r>
      <w:r>
        <w:t xml:space="preserve"> in section </w:t>
      </w:r>
      <w:hyperlink w:anchor="_Registry_Settings" w:history="1">
        <w:r w:rsidRPr="00D01083">
          <w:rPr>
            <w:rStyle w:val="Hyperlink"/>
          </w:rPr>
          <w:t>Registry Settings</w:t>
        </w:r>
      </w:hyperlink>
      <w:r>
        <w:t>).</w:t>
      </w:r>
    </w:p>
    <w:p w14:paraId="2E3419B6" w14:textId="43C85A86" w:rsidR="00F81E88" w:rsidRDefault="06F8D2C5" w:rsidP="00C2432D">
      <w:pPr>
        <w:pStyle w:val="ListParagraph"/>
        <w:numPr>
          <w:ilvl w:val="0"/>
          <w:numId w:val="25"/>
        </w:numPr>
      </w:pPr>
      <w:r>
        <w:t xml:space="preserve">A single authentication </w:t>
      </w:r>
      <w:r w:rsidR="7379D196">
        <w:t>session</w:t>
      </w:r>
      <w:r w:rsidR="7AEB456C">
        <w:t xml:space="preserve"> can last for a maximum of</w:t>
      </w:r>
      <w:r w:rsidR="79063159">
        <w:t xml:space="preserve"> t</w:t>
      </w:r>
      <w:r w:rsidR="70578849">
        <w:t>welve</w:t>
      </w:r>
      <w:r w:rsidR="7379D196">
        <w:t xml:space="preserve"> hours</w:t>
      </w:r>
      <w:r w:rsidR="565958A7">
        <w:t xml:space="preserve">, </w:t>
      </w:r>
      <w:r w:rsidR="7379D196">
        <w:t xml:space="preserve">this is common to all </w:t>
      </w:r>
      <w:r w:rsidR="79063159">
        <w:t>I</w:t>
      </w:r>
      <w:r w:rsidR="7379D196">
        <w:t xml:space="preserve">dentity </w:t>
      </w:r>
      <w:r w:rsidR="79063159">
        <w:t>A</w:t>
      </w:r>
      <w:r w:rsidR="7379D196">
        <w:t>gents</w:t>
      </w:r>
      <w:r w:rsidR="565958A7">
        <w:t xml:space="preserve"> and cannot be changed </w:t>
      </w:r>
      <w:r w:rsidR="73DE0271">
        <w:t>and will occur whe</w:t>
      </w:r>
      <w:r w:rsidR="74C8244F">
        <w:t>ther the session is being actively used or the machine is locked</w:t>
      </w:r>
      <w:r w:rsidR="7379D196">
        <w:t>.</w:t>
      </w:r>
      <w:r w:rsidR="46F45BA0">
        <w:t xml:space="preserve"> </w:t>
      </w:r>
    </w:p>
    <w:p w14:paraId="493B79E8" w14:textId="77777777" w:rsidR="008D2F23" w:rsidRDefault="008D2F23" w:rsidP="00F81E88">
      <w:bookmarkStart w:id="54" w:name="_Toc452130230"/>
    </w:p>
    <w:p w14:paraId="64C8C4B5" w14:textId="1B083BB9" w:rsidR="00FD2407" w:rsidRPr="00B942DA" w:rsidRDefault="417FF022" w:rsidP="003128F1">
      <w:pPr>
        <w:pStyle w:val="Heading2"/>
      </w:pPr>
      <w:bookmarkStart w:id="55" w:name="_Toc159596981"/>
      <w:r>
        <w:t>Follow-me-sessions (RDP)</w:t>
      </w:r>
      <w:bookmarkEnd w:id="54"/>
      <w:bookmarkEnd w:id="55"/>
    </w:p>
    <w:p w14:paraId="64C8C4BC" w14:textId="1C0E2A50" w:rsidR="00FD2407" w:rsidRDefault="00FD2407" w:rsidP="00FD2407">
      <w:pPr>
        <w:pStyle w:val="Heading4"/>
      </w:pPr>
      <w:r>
        <w:br/>
      </w:r>
      <w:r w:rsidR="225E41AB">
        <w:t xml:space="preserve">Re-authenticating after re-joining a </w:t>
      </w:r>
      <w:r w:rsidR="096AD504">
        <w:t>Care Identity</w:t>
      </w:r>
      <w:r w:rsidR="225E41AB">
        <w:t xml:space="preserve"> session (‘There was a problem reading your Smartcard</w:t>
      </w:r>
      <w:r w:rsidR="675E439F">
        <w:t>…</w:t>
      </w:r>
      <w:r w:rsidR="225E41AB">
        <w:t>’)</w:t>
      </w:r>
    </w:p>
    <w:p w14:paraId="64C8C4BD" w14:textId="5D8F757F" w:rsidR="00FD2407" w:rsidRDefault="46F45BA0" w:rsidP="00FD2407">
      <w:r>
        <w:t xml:space="preserve">If having authenticated into </w:t>
      </w:r>
      <w:r w:rsidR="11EB6EDB">
        <w:t>Care Identity</w:t>
      </w:r>
      <w:r>
        <w:t>, and access to the same session is attempted over a remote connection, the error may be received ‘There was a problem reading your Smartcard</w:t>
      </w:r>
      <w:r w:rsidR="691E8129">
        <w:t>…</w:t>
      </w:r>
      <w:r w:rsidR="21B788FF">
        <w:t>.</w:t>
      </w:r>
      <w:r>
        <w:t>’.</w:t>
      </w:r>
    </w:p>
    <w:p w14:paraId="6B209DA7" w14:textId="56393582" w:rsidR="00C93D36" w:rsidRDefault="00FD2407" w:rsidP="00FD2407">
      <w:r>
        <w:t>Ordinarily re-trying the passcode, or re-seating your Smartcard and entering the passcode again, will resolve this.</w:t>
      </w:r>
    </w:p>
    <w:p w14:paraId="6BFFE274" w14:textId="52C9B4B5" w:rsidR="00C93D36" w:rsidRDefault="00C93D36" w:rsidP="00FD2407">
      <w:r>
        <w:t xml:space="preserve">Please see </w:t>
      </w:r>
      <w:r w:rsidR="001E7A6B">
        <w:t>the matrix table below for the permitted configuration:</w:t>
      </w:r>
    </w:p>
    <w:tbl>
      <w:tblPr>
        <w:tblStyle w:val="PlainTable4"/>
        <w:tblpPr w:leftFromText="180" w:rightFromText="180" w:vertAnchor="page" w:horzAnchor="margin" w:tblpY="9811"/>
        <w:tblW w:w="9606" w:type="dxa"/>
        <w:tblLook w:val="04A0" w:firstRow="1" w:lastRow="0" w:firstColumn="1" w:lastColumn="0" w:noHBand="0" w:noVBand="1"/>
      </w:tblPr>
      <w:tblGrid>
        <w:gridCol w:w="1582"/>
        <w:gridCol w:w="2218"/>
        <w:gridCol w:w="1933"/>
        <w:gridCol w:w="1790"/>
        <w:gridCol w:w="2083"/>
      </w:tblGrid>
      <w:tr w:rsidR="000304C4" w14:paraId="6697A949" w14:textId="77777777" w:rsidTr="000304C4">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6626B8F3" w14:textId="77777777" w:rsidR="000304C4" w:rsidRDefault="000304C4" w:rsidP="000304C4">
            <w:pPr>
              <w:jc w:val="center"/>
            </w:pPr>
          </w:p>
        </w:tc>
        <w:tc>
          <w:tcPr>
            <w:tcW w:w="2218" w:type="dxa"/>
            <w:tcBorders>
              <w:right w:val="single" w:sz="4" w:space="0" w:color="auto"/>
            </w:tcBorders>
            <w:vAlign w:val="center"/>
          </w:tcPr>
          <w:p w14:paraId="769241F4" w14:textId="77777777" w:rsidR="000304C4" w:rsidRDefault="000304C4" w:rsidP="000304C4">
            <w:pPr>
              <w:jc w:val="center"/>
              <w:cnfStyle w:val="100000000000" w:firstRow="1" w:lastRow="0" w:firstColumn="0" w:lastColumn="0" w:oddVBand="0" w:evenVBand="0" w:oddHBand="0" w:evenHBand="0" w:firstRowFirstColumn="0" w:firstRowLastColumn="0" w:lastRowFirstColumn="0" w:lastRowLastColumn="0"/>
            </w:pPr>
          </w:p>
        </w:tc>
        <w:tc>
          <w:tcPr>
            <w:tcW w:w="5806" w:type="dxa"/>
            <w:gridSpan w:val="3"/>
            <w:tcBorders>
              <w:top w:val="single" w:sz="4" w:space="0" w:color="auto"/>
              <w:left w:val="single" w:sz="4" w:space="0" w:color="auto"/>
              <w:right w:val="single" w:sz="4" w:space="0" w:color="auto"/>
            </w:tcBorders>
            <w:vAlign w:val="center"/>
          </w:tcPr>
          <w:p w14:paraId="63F91B42" w14:textId="77777777" w:rsidR="000304C4" w:rsidRDefault="000304C4" w:rsidP="000304C4">
            <w:pPr>
              <w:jc w:val="center"/>
              <w:cnfStyle w:val="100000000000" w:firstRow="1" w:lastRow="0" w:firstColumn="0" w:lastColumn="0" w:oddVBand="0" w:evenVBand="0" w:oddHBand="0" w:evenHBand="0" w:firstRowFirstColumn="0" w:firstRowLastColumn="0" w:lastRowFirstColumn="0" w:lastRowLastColumn="0"/>
            </w:pPr>
            <w:r>
              <w:t>Middleware</w:t>
            </w:r>
          </w:p>
        </w:tc>
      </w:tr>
      <w:tr w:rsidR="000304C4" w14:paraId="3A6EB339" w14:textId="77777777" w:rsidTr="000304C4">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63464E74" w14:textId="77777777" w:rsidR="000304C4" w:rsidRDefault="000304C4" w:rsidP="000304C4">
            <w:pPr>
              <w:jc w:val="center"/>
            </w:pPr>
          </w:p>
        </w:tc>
        <w:tc>
          <w:tcPr>
            <w:tcW w:w="2218" w:type="dxa"/>
            <w:tcBorders>
              <w:right w:val="single" w:sz="4" w:space="0" w:color="auto"/>
            </w:tcBorders>
            <w:vAlign w:val="center"/>
          </w:tcPr>
          <w:p w14:paraId="1B3C986D"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t>Smartcard reader driver required*</w:t>
            </w:r>
          </w:p>
        </w:tc>
        <w:tc>
          <w:tcPr>
            <w:tcW w:w="1933" w:type="dxa"/>
            <w:tcBorders>
              <w:left w:val="single" w:sz="4" w:space="0" w:color="auto"/>
            </w:tcBorders>
            <w:vAlign w:val="center"/>
          </w:tcPr>
          <w:p w14:paraId="7EB050BB"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t>GEM (Gemalto)</w:t>
            </w:r>
          </w:p>
        </w:tc>
        <w:tc>
          <w:tcPr>
            <w:tcW w:w="1790" w:type="dxa"/>
            <w:vAlign w:val="center"/>
          </w:tcPr>
          <w:p w14:paraId="4D160C8B"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t>OT (Oberthur)</w:t>
            </w:r>
          </w:p>
        </w:tc>
        <w:tc>
          <w:tcPr>
            <w:tcW w:w="2083" w:type="dxa"/>
            <w:tcBorders>
              <w:right w:val="single" w:sz="4" w:space="0" w:color="auto"/>
            </w:tcBorders>
            <w:vAlign w:val="center"/>
          </w:tcPr>
          <w:p w14:paraId="61EC1F03"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t>PIV (</w:t>
            </w:r>
            <w:proofErr w:type="spellStart"/>
            <w:r>
              <w:t>MiniDriver</w:t>
            </w:r>
            <w:proofErr w:type="spellEnd"/>
            <w:r>
              <w:t>)</w:t>
            </w:r>
          </w:p>
        </w:tc>
      </w:tr>
      <w:tr w:rsidR="000304C4" w14:paraId="25ACE3E2" w14:textId="77777777" w:rsidTr="000304C4">
        <w:trPr>
          <w:trHeight w:val="222"/>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43DE5238" w14:textId="77777777" w:rsidR="000304C4" w:rsidRDefault="000304C4" w:rsidP="000304C4">
            <w:pPr>
              <w:jc w:val="center"/>
            </w:pPr>
            <w:r>
              <w:t>Local Device</w:t>
            </w:r>
          </w:p>
        </w:tc>
        <w:tc>
          <w:tcPr>
            <w:tcW w:w="2218" w:type="dxa"/>
            <w:tcBorders>
              <w:right w:val="single" w:sz="4" w:space="0" w:color="auto"/>
            </w:tcBorders>
            <w:vAlign w:val="center"/>
          </w:tcPr>
          <w:p w14:paraId="4305173E" w14:textId="77777777" w:rsidR="000304C4" w:rsidRDefault="000304C4" w:rsidP="000304C4">
            <w:pPr>
              <w:jc w:val="center"/>
              <w:cnfStyle w:val="000000000000" w:firstRow="0" w:lastRow="0" w:firstColumn="0" w:lastColumn="0" w:oddVBand="0" w:evenVBand="0" w:oddHBand="0"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c>
          <w:tcPr>
            <w:tcW w:w="1933" w:type="dxa"/>
            <w:tcBorders>
              <w:left w:val="single" w:sz="4" w:space="0" w:color="auto"/>
            </w:tcBorders>
            <w:vAlign w:val="center"/>
          </w:tcPr>
          <w:p w14:paraId="35598AC1" w14:textId="77777777" w:rsidR="000304C4" w:rsidRPr="00127D02" w:rsidRDefault="000304C4" w:rsidP="000304C4">
            <w:pPr>
              <w:spacing w:after="0"/>
              <w:jc w:val="center"/>
              <w:textboxTightWrap w:val="none"/>
              <w:cnfStyle w:val="000000000000" w:firstRow="0" w:lastRow="0" w:firstColumn="0" w:lastColumn="0" w:oddVBand="0" w:evenVBand="0" w:oddHBand="0" w:evenHBand="0" w:firstRowFirstColumn="0" w:firstRowLastColumn="0" w:lastRowFirstColumn="0" w:lastRowLastColumn="0"/>
              <w:rPr>
                <w:rFonts w:ascii="Wingdings 2" w:hAnsi="Wingdings 2"/>
                <w:color w:val="007434"/>
                <w:sz w:val="32"/>
                <w:szCs w:val="32"/>
              </w:rPr>
            </w:pPr>
            <w:r w:rsidRPr="3D017590">
              <w:rPr>
                <w:rFonts w:ascii="Wingdings" w:eastAsia="Wingdings" w:hAnsi="Wingdings" w:cs="Wingdings"/>
                <w:color w:val="FF0000"/>
                <w:sz w:val="32"/>
                <w:szCs w:val="32"/>
              </w:rPr>
              <w:t></w:t>
            </w:r>
          </w:p>
          <w:p w14:paraId="472CD0CD" w14:textId="77777777" w:rsidR="000304C4" w:rsidRDefault="000304C4" w:rsidP="000304C4">
            <w:pPr>
              <w:jc w:val="center"/>
              <w:cnfStyle w:val="000000000000" w:firstRow="0" w:lastRow="0" w:firstColumn="0" w:lastColumn="0" w:oddVBand="0" w:evenVBand="0" w:oddHBand="0" w:evenHBand="0" w:firstRowFirstColumn="0" w:firstRowLastColumn="0" w:lastRowFirstColumn="0" w:lastRowLastColumn="0"/>
            </w:pPr>
          </w:p>
        </w:tc>
        <w:tc>
          <w:tcPr>
            <w:tcW w:w="1790" w:type="dxa"/>
            <w:vAlign w:val="center"/>
          </w:tcPr>
          <w:p w14:paraId="1D531547" w14:textId="77777777" w:rsidR="000304C4" w:rsidRPr="00127D02" w:rsidRDefault="000304C4" w:rsidP="000304C4">
            <w:pPr>
              <w:spacing w:after="0"/>
              <w:jc w:val="center"/>
              <w:textboxTightWrap w:val="none"/>
              <w:cnfStyle w:val="000000000000" w:firstRow="0" w:lastRow="0" w:firstColumn="0" w:lastColumn="0" w:oddVBand="0" w:evenVBand="0" w:oddHBand="0" w:evenHBand="0" w:firstRowFirstColumn="0" w:firstRowLastColumn="0" w:lastRowFirstColumn="0" w:lastRowLastColumn="0"/>
              <w:rPr>
                <w:rFonts w:ascii="Wingdings 2" w:hAnsi="Wingdings 2"/>
                <w:color w:val="007434"/>
                <w:sz w:val="32"/>
                <w:szCs w:val="32"/>
              </w:rPr>
            </w:pPr>
            <w:r w:rsidRPr="3D017590">
              <w:rPr>
                <w:rFonts w:ascii="Wingdings" w:eastAsia="Wingdings" w:hAnsi="Wingdings" w:cs="Wingdings"/>
                <w:color w:val="FF0000"/>
                <w:sz w:val="32"/>
                <w:szCs w:val="32"/>
              </w:rPr>
              <w:t></w:t>
            </w:r>
          </w:p>
          <w:p w14:paraId="1763FF3D" w14:textId="77777777" w:rsidR="000304C4" w:rsidRDefault="000304C4" w:rsidP="000304C4">
            <w:pPr>
              <w:jc w:val="center"/>
              <w:cnfStyle w:val="000000000000" w:firstRow="0" w:lastRow="0" w:firstColumn="0" w:lastColumn="0" w:oddVBand="0" w:evenVBand="0" w:oddHBand="0" w:evenHBand="0" w:firstRowFirstColumn="0" w:firstRowLastColumn="0" w:lastRowFirstColumn="0" w:lastRowLastColumn="0"/>
            </w:pPr>
          </w:p>
        </w:tc>
        <w:tc>
          <w:tcPr>
            <w:tcW w:w="2083" w:type="dxa"/>
            <w:tcBorders>
              <w:right w:val="single" w:sz="4" w:space="0" w:color="auto"/>
            </w:tcBorders>
            <w:vAlign w:val="center"/>
          </w:tcPr>
          <w:p w14:paraId="724394B5" w14:textId="77777777" w:rsidR="000304C4" w:rsidRDefault="000304C4" w:rsidP="000304C4">
            <w:pPr>
              <w:jc w:val="center"/>
              <w:cnfStyle w:val="000000000000" w:firstRow="0" w:lastRow="0" w:firstColumn="0" w:lastColumn="0" w:oddVBand="0" w:evenVBand="0" w:oddHBand="0"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r>
      <w:tr w:rsidR="000304C4" w14:paraId="07CC2B21" w14:textId="77777777" w:rsidTr="000304C4">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1582" w:type="dxa"/>
            <w:vAlign w:val="center"/>
          </w:tcPr>
          <w:p w14:paraId="74AF1FF4" w14:textId="77777777" w:rsidR="000304C4" w:rsidRDefault="000304C4" w:rsidP="000304C4">
            <w:pPr>
              <w:jc w:val="center"/>
            </w:pPr>
            <w:r>
              <w:t>Remote Device/VDI</w:t>
            </w:r>
          </w:p>
        </w:tc>
        <w:tc>
          <w:tcPr>
            <w:tcW w:w="2218" w:type="dxa"/>
            <w:tcBorders>
              <w:right w:val="single" w:sz="4" w:space="0" w:color="auto"/>
            </w:tcBorders>
            <w:vAlign w:val="center"/>
          </w:tcPr>
          <w:p w14:paraId="7D69BF16"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c>
          <w:tcPr>
            <w:tcW w:w="1933" w:type="dxa"/>
            <w:tcBorders>
              <w:left w:val="single" w:sz="4" w:space="0" w:color="auto"/>
              <w:bottom w:val="single" w:sz="4" w:space="0" w:color="auto"/>
            </w:tcBorders>
            <w:vAlign w:val="center"/>
          </w:tcPr>
          <w:p w14:paraId="5CD49B1D"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c>
          <w:tcPr>
            <w:tcW w:w="1790" w:type="dxa"/>
            <w:tcBorders>
              <w:bottom w:val="single" w:sz="4" w:space="0" w:color="auto"/>
            </w:tcBorders>
            <w:vAlign w:val="center"/>
          </w:tcPr>
          <w:p w14:paraId="634F8591"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c>
          <w:tcPr>
            <w:tcW w:w="2083" w:type="dxa"/>
            <w:tcBorders>
              <w:bottom w:val="single" w:sz="4" w:space="0" w:color="auto"/>
              <w:right w:val="single" w:sz="4" w:space="0" w:color="auto"/>
            </w:tcBorders>
            <w:vAlign w:val="center"/>
          </w:tcPr>
          <w:p w14:paraId="7CC40A4D" w14:textId="77777777" w:rsidR="000304C4" w:rsidRDefault="000304C4" w:rsidP="000304C4">
            <w:pPr>
              <w:jc w:val="center"/>
              <w:cnfStyle w:val="000000100000" w:firstRow="0" w:lastRow="0" w:firstColumn="0" w:lastColumn="0" w:oddVBand="0" w:evenVBand="0" w:oddHBand="1" w:evenHBand="0" w:firstRowFirstColumn="0" w:firstRowLastColumn="0" w:lastRowFirstColumn="0" w:lastRowLastColumn="0"/>
            </w:pPr>
            <w:r w:rsidRPr="003F57DC">
              <w:rPr>
                <w:rFonts w:ascii="Wingdings" w:eastAsia="Wingdings" w:hAnsi="Wingdings" w:cs="Wingdings"/>
                <w:color w:val="007434"/>
                <w:sz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r>
    </w:tbl>
    <w:p w14:paraId="2F5BFAE8" w14:textId="77777777" w:rsidR="006540B3" w:rsidRDefault="006540B3" w:rsidP="00FD2407"/>
    <w:p w14:paraId="64C8C4DB" w14:textId="77777777" w:rsidR="00FD2407" w:rsidRDefault="00FD2407" w:rsidP="00FD2407">
      <w:pPr>
        <w:pStyle w:val="Heading4"/>
      </w:pPr>
      <w:r>
        <w:t>Follow-Me-Sessions and Normal or Mobility modes</w:t>
      </w:r>
    </w:p>
    <w:p w14:paraId="64C8C4DC" w14:textId="121D39B7" w:rsidR="00FD2407" w:rsidRDefault="225E41AB" w:rsidP="00FD2407">
      <w:r>
        <w:t xml:space="preserve">It is recommended that ‘Session Lock’ mode is used when working with </w:t>
      </w:r>
      <w:r w:rsidR="37BCFF96">
        <w:t>‘</w:t>
      </w:r>
      <w:r>
        <w:t>Follow-Me-Sessions</w:t>
      </w:r>
      <w:r w:rsidR="37BCFF96">
        <w:t>’</w:t>
      </w:r>
      <w:r>
        <w:t xml:space="preserve"> (Remote Desktop). The use of ‘Mobility mode’ is not recommended as this functionality is aimed at the use of tablet machines only (rather than transferring to / from desktop machines). The use of ‘Normal mode’ </w:t>
      </w:r>
      <w:r w:rsidR="4913604E">
        <w:t xml:space="preserve">or ‘Enhanced Normal Mode’ </w:t>
      </w:r>
      <w:r>
        <w:t xml:space="preserve">would log the user </w:t>
      </w:r>
      <w:proofErr w:type="gramStart"/>
      <w:r>
        <w:t>out</w:t>
      </w:r>
      <w:r w:rsidR="120CE4F0">
        <w:t xml:space="preserve"> </w:t>
      </w:r>
      <w:r>
        <w:t xml:space="preserve"> upon</w:t>
      </w:r>
      <w:proofErr w:type="gramEnd"/>
      <w:r>
        <w:t xml:space="preserve"> removal of the Smartcard.</w:t>
      </w:r>
    </w:p>
    <w:p w14:paraId="48AF651E" w14:textId="0BC71C53" w:rsidR="00A41A47" w:rsidRDefault="00A41A47" w:rsidP="00FD2407"/>
    <w:p w14:paraId="70964942" w14:textId="068BBDE8" w:rsidR="00A41A47" w:rsidRDefault="00A41A47" w:rsidP="00A41A47">
      <w:pPr>
        <w:pStyle w:val="Heading4"/>
      </w:pPr>
      <w:r>
        <w:lastRenderedPageBreak/>
        <w:t>The Smartcard is not the correct one for this session ……</w:t>
      </w:r>
    </w:p>
    <w:p w14:paraId="3A011E23" w14:textId="3E1CDDE4" w:rsidR="00A41A47" w:rsidRDefault="46ADF6BF" w:rsidP="00FD2407">
      <w:r>
        <w:t xml:space="preserve">If the user has either Session Persistence or Mobility modes </w:t>
      </w:r>
      <w:r w:rsidR="699F8F15">
        <w:t>enabled,</w:t>
      </w:r>
      <w:r>
        <w:t xml:space="preserve"> and they have performed a se</w:t>
      </w:r>
      <w:r w:rsidR="52EC1461">
        <w:t xml:space="preserve">lf-renew during their current </w:t>
      </w:r>
      <w:r w:rsidR="090DAF82">
        <w:t xml:space="preserve">Care Identity </w:t>
      </w:r>
      <w:r w:rsidR="52EC1461">
        <w:t xml:space="preserve">session it is possible to get the above error when attempting to re-verify when unlocking their machine. This is due to the Identity Agent caching the Smartcard certificates at the initial logon and the certificates have changed following a self-renewal. Simply logout and </w:t>
      </w:r>
      <w:r w:rsidR="3162C116">
        <w:t xml:space="preserve">log </w:t>
      </w:r>
      <w:r w:rsidR="52EC1461">
        <w:t>back in to resolve the issue. The problem will not occur the next time the user logs in.</w:t>
      </w:r>
    </w:p>
    <w:p w14:paraId="4B9D5E25" w14:textId="650019BA" w:rsidR="738EDBC1" w:rsidRDefault="738EDBC1" w:rsidP="738EDBC1"/>
    <w:p w14:paraId="60E31851" w14:textId="112FE7C2" w:rsidR="00E944AB" w:rsidRDefault="3324C400" w:rsidP="003128F1">
      <w:pPr>
        <w:pStyle w:val="Heading2"/>
      </w:pPr>
      <w:bookmarkStart w:id="56" w:name="_Toc159596982"/>
      <w:r>
        <w:t>Follow-me-sessions (VDI)</w:t>
      </w:r>
      <w:bookmarkEnd w:id="56"/>
    </w:p>
    <w:p w14:paraId="211D7BEF" w14:textId="55DD9023" w:rsidR="00E944AB" w:rsidRDefault="449C0667" w:rsidP="00E944AB">
      <w:r>
        <w:t xml:space="preserve">Follow me sessions where the user is using VMWare VDI implementations are not </w:t>
      </w:r>
      <w:r w:rsidR="4FCD8520">
        <w:t xml:space="preserve">formally </w:t>
      </w:r>
      <w:r>
        <w:t xml:space="preserve">supported as the Smartcard reader is not always correctly reconnected to the session if the user only performs a </w:t>
      </w:r>
      <w:r w:rsidR="5C537AE5">
        <w:t>“D</w:t>
      </w:r>
      <w:r>
        <w:t>isconnect</w:t>
      </w:r>
      <w:r w:rsidR="5C537AE5">
        <w:t>”</w:t>
      </w:r>
      <w:r>
        <w:t xml:space="preserve"> rather than a </w:t>
      </w:r>
      <w:r w:rsidR="5C537AE5">
        <w:t>“D</w:t>
      </w:r>
      <w:r>
        <w:t>isconnec</w:t>
      </w:r>
      <w:r w:rsidR="5C537AE5">
        <w:t>t</w:t>
      </w:r>
      <w:r>
        <w:t xml:space="preserve"> and </w:t>
      </w:r>
      <w:r w:rsidR="5C537AE5">
        <w:t>L</w:t>
      </w:r>
      <w:r>
        <w:t>og</w:t>
      </w:r>
      <w:r w:rsidR="5C537AE5">
        <w:t xml:space="preserve"> O</w:t>
      </w:r>
      <w:r>
        <w:t>ff</w:t>
      </w:r>
      <w:r w:rsidR="5C537AE5">
        <w:t>”</w:t>
      </w:r>
      <w:r>
        <w:t>. The failure to correctly reconnect the Smartcard reader leaves the user unable to reverify their session</w:t>
      </w:r>
      <w:r w:rsidR="5A3F5D00">
        <w:t xml:space="preserve"> with a Smartcard</w:t>
      </w:r>
      <w:r>
        <w:t xml:space="preserve"> </w:t>
      </w:r>
      <w:r w:rsidR="41EA9100">
        <w:t xml:space="preserve">when </w:t>
      </w:r>
      <w:r w:rsidR="5C537AE5">
        <w:t xml:space="preserve">prompted </w:t>
      </w:r>
      <w:r w:rsidR="00A65B05">
        <w:t>to unlock</w:t>
      </w:r>
      <w:r w:rsidR="5A3F5D00">
        <w:t xml:space="preserve"> the session</w:t>
      </w:r>
      <w:r w:rsidR="5C537AE5">
        <w:t xml:space="preserve"> </w:t>
      </w:r>
      <w:r>
        <w:t xml:space="preserve">necessitating </w:t>
      </w:r>
      <w:r w:rsidR="5C537AE5">
        <w:t xml:space="preserve">the user to perform a </w:t>
      </w:r>
      <w:r w:rsidR="5A3F5D00">
        <w:t xml:space="preserve">full </w:t>
      </w:r>
      <w:r w:rsidR="5C537AE5">
        <w:t>“Disconnect and Log Off” which terminates their session.</w:t>
      </w:r>
    </w:p>
    <w:p w14:paraId="033F6443" w14:textId="0D48EFBF" w:rsidR="00E034C8" w:rsidRDefault="00A65B05" w:rsidP="00E944AB">
      <w:r>
        <w:t>Follow-me</w:t>
      </w:r>
      <w:r w:rsidR="00E034C8">
        <w:t xml:space="preserve"> sessions may work with VDI, but no faults will be accepted on this mode should there be issues for the reasons stated above.</w:t>
      </w:r>
    </w:p>
    <w:p w14:paraId="797BB8A5" w14:textId="29C74AF1" w:rsidR="00E034C8" w:rsidRDefault="00E034C8" w:rsidP="00E944AB"/>
    <w:p w14:paraId="659F2384" w14:textId="61D32AEA" w:rsidR="00E034C8" w:rsidRDefault="17657783" w:rsidP="003128F1">
      <w:pPr>
        <w:pStyle w:val="Heading2"/>
      </w:pPr>
      <w:bookmarkStart w:id="57" w:name="_Toc159596983"/>
      <w:r>
        <w:t>Follow-me-sessions (RDP)</w:t>
      </w:r>
      <w:bookmarkEnd w:id="57"/>
    </w:p>
    <w:p w14:paraId="0B7223FF" w14:textId="301B327E" w:rsidR="00E034C8" w:rsidRDefault="00E034C8" w:rsidP="00E034C8">
      <w:r>
        <w:t xml:space="preserve">Introduced in v2.1.2.16, follow-me-sessions (remote desktop RDP) is supported. When the Identity Agent is configured to work in Session Lock Persistence mode, it is possible for a care worker to log into their remote desktop session and preserve this session when moving to a different machine. </w:t>
      </w:r>
    </w:p>
    <w:p w14:paraId="5294CB00" w14:textId="6065B29A" w:rsidR="00146DF7" w:rsidRDefault="00146DF7" w:rsidP="00146DF7">
      <w:r>
        <w:t xml:space="preserve">When using RDP, it is possible that the card readers appear to go to sleep and when the user attempts to unlock their machine the “Checking Smartcard” banner runs for </w:t>
      </w:r>
      <w:proofErr w:type="gramStart"/>
      <w:r>
        <w:t>a period of time</w:t>
      </w:r>
      <w:proofErr w:type="gramEnd"/>
      <w:r>
        <w:t xml:space="preserve"> and the user is presented with an “Unable to read Smartcard” error. If the User removes their Smartcard and attempts to unlock the machine again, this attempt should be successful. This issue appears to occur more frequently if the user has </w:t>
      </w:r>
      <w:r w:rsidR="00432F86">
        <w:t xml:space="preserve">a </w:t>
      </w:r>
      <w:r>
        <w:t xml:space="preserve">different card reader on the host and remote machine. For example, using an internal reader on the host machine, but using an </w:t>
      </w:r>
      <w:proofErr w:type="spellStart"/>
      <w:r>
        <w:t>OmniKey</w:t>
      </w:r>
      <w:proofErr w:type="spellEnd"/>
      <w:r>
        <w:t xml:space="preserve"> 3121 on the remote machine.</w:t>
      </w:r>
    </w:p>
    <w:p w14:paraId="34DB9A38" w14:textId="77777777" w:rsidR="00E034C8" w:rsidRDefault="00E034C8" w:rsidP="00E034C8">
      <w:r>
        <w:t>NOTE: If the Identity Agent is installed on both the local machine and the remote desktop machine, it is the remote machine which needs to have Session Lock Persistence mode enabled.</w:t>
      </w:r>
    </w:p>
    <w:p w14:paraId="2903A232" w14:textId="67B8331A" w:rsidR="00E034C8" w:rsidRDefault="00E034C8" w:rsidP="00E034C8">
      <w:r>
        <w:t>Check with your local IT department that your applications are compatible with Session Lock Persistence mode prior to making any changes</w:t>
      </w:r>
    </w:p>
    <w:p w14:paraId="64C8C4DD" w14:textId="77777777" w:rsidR="00FD2407" w:rsidRPr="00D56822" w:rsidRDefault="00FD2407" w:rsidP="00FD2407"/>
    <w:p w14:paraId="64C8C4DE" w14:textId="77777777" w:rsidR="00FD2407" w:rsidRDefault="417FF022" w:rsidP="003128F1">
      <w:pPr>
        <w:pStyle w:val="Heading2"/>
      </w:pPr>
      <w:bookmarkStart w:id="58" w:name="_Toc452130231"/>
      <w:bookmarkStart w:id="59" w:name="_Toc159596984"/>
      <w:r>
        <w:t>Fast-User-Switching</w:t>
      </w:r>
      <w:bookmarkEnd w:id="58"/>
      <w:bookmarkEnd w:id="59"/>
    </w:p>
    <w:p w14:paraId="64C8C4E1" w14:textId="20B5FEDD" w:rsidR="0065234F" w:rsidRDefault="225E41AB" w:rsidP="044D6AA0">
      <w:pPr>
        <w:rPr>
          <w:rFonts w:eastAsia="MS Mincho"/>
          <w:b/>
          <w:bCs/>
          <w:color w:val="005EB8" w:themeColor="accent1"/>
          <w:spacing w:val="-6"/>
          <w:kern w:val="28"/>
          <w:sz w:val="36"/>
          <w:szCs w:val="36"/>
          <w14:ligatures w14:val="standardContextual"/>
        </w:rPr>
      </w:pPr>
      <w:r>
        <w:t xml:space="preserve">It is recommended that </w:t>
      </w:r>
      <w:r w:rsidR="5C1AEDC4">
        <w:t>‘</w:t>
      </w:r>
      <w:r>
        <w:t>Session Lock</w:t>
      </w:r>
      <w:r w:rsidR="5C1AEDC4">
        <w:t>’</w:t>
      </w:r>
      <w:r>
        <w:t xml:space="preserve"> mode is used </w:t>
      </w:r>
      <w:r w:rsidR="5C1AEDC4">
        <w:t xml:space="preserve">when </w:t>
      </w:r>
      <w:r>
        <w:t xml:space="preserve">wanting to use Windows fast-user-switching to allow the sharing of a single PC resource. </w:t>
      </w:r>
      <w:r w:rsidR="5C1AEDC4">
        <w:t xml:space="preserve">The use of ‘Mobility mode’ is not recommended as this functionality is aimed at a </w:t>
      </w:r>
      <w:r w:rsidR="3B97E037">
        <w:t>single user</w:t>
      </w:r>
      <w:r w:rsidR="5C1AEDC4">
        <w:t xml:space="preserve"> of tablet machines only (rather than running multiple Windows accounts on a single tablet). The use of ‘Normal mode’ </w:t>
      </w:r>
      <w:r w:rsidR="4913604E">
        <w:t xml:space="preserve">or ‘Enhanced Normal Mode’ </w:t>
      </w:r>
      <w:r w:rsidR="5C1AEDC4">
        <w:t xml:space="preserve">would log the user out of their </w:t>
      </w:r>
      <w:r w:rsidR="5B1E3D06">
        <w:t xml:space="preserve">Care Identity </w:t>
      </w:r>
      <w:r w:rsidR="5C1AEDC4">
        <w:t>session upon removal of the Smartcard.</w:t>
      </w:r>
      <w:bookmarkStart w:id="60" w:name="_Toc452130232"/>
      <w:bookmarkEnd w:id="60"/>
    </w:p>
    <w:p w14:paraId="4DC410F1" w14:textId="353A8F16" w:rsidR="009E3292" w:rsidRDefault="00E67EC0" w:rsidP="00E67EC0">
      <w:pPr>
        <w:pStyle w:val="Heading4"/>
      </w:pPr>
      <w:r>
        <w:lastRenderedPageBreak/>
        <w:br/>
        <w:t xml:space="preserve">‘Failed to delete key container’ </w:t>
      </w:r>
      <w:r w:rsidR="004477B8">
        <w:t xml:space="preserve">or ‘Failed to create keys’ </w:t>
      </w:r>
      <w:r>
        <w:t>during CMS operation</w:t>
      </w:r>
      <w:r w:rsidR="004477B8">
        <w:t>s</w:t>
      </w:r>
    </w:p>
    <w:p w14:paraId="2382036C" w14:textId="223F3515" w:rsidR="00A5791A" w:rsidRPr="00205818" w:rsidRDefault="4180AA15" w:rsidP="006A2AE9">
      <w:r>
        <w:t>Th</w:t>
      </w:r>
      <w:r w:rsidR="2082559E">
        <w:t>ese</w:t>
      </w:r>
      <w:r>
        <w:t xml:space="preserve"> error</w:t>
      </w:r>
      <w:r w:rsidR="2082559E">
        <w:t>s</w:t>
      </w:r>
      <w:r>
        <w:t xml:space="preserve"> may be received when performing </w:t>
      </w:r>
      <w:r w:rsidR="3E84F3DF">
        <w:t>S</w:t>
      </w:r>
      <w:r>
        <w:t xml:space="preserve">martcard operations using </w:t>
      </w:r>
      <w:r w:rsidR="2082559E">
        <w:t xml:space="preserve">CMS and may be seen on </w:t>
      </w:r>
      <w:r>
        <w:t xml:space="preserve">both Gemalto and Oberthur </w:t>
      </w:r>
      <w:proofErr w:type="spellStart"/>
      <w:r w:rsidR="3E84F3DF">
        <w:t>S</w:t>
      </w:r>
      <w:r w:rsidR="50B27D3A">
        <w:t>mart</w:t>
      </w:r>
      <w:r>
        <w:t>cards</w:t>
      </w:r>
      <w:r w:rsidR="2082559E">
        <w:t>.</w:t>
      </w:r>
      <w:r w:rsidR="08EAAAF5">
        <w:t>Investigations</w:t>
      </w:r>
      <w:proofErr w:type="spellEnd"/>
      <w:r w:rsidR="08EAAAF5">
        <w:t xml:space="preserve"> are </w:t>
      </w:r>
      <w:r w:rsidR="5B4600D0">
        <w:t xml:space="preserve">also </w:t>
      </w:r>
      <w:r w:rsidR="08EAAAF5">
        <w:t xml:space="preserve">ongoing at the time of writing as to </w:t>
      </w:r>
      <w:r w:rsidR="5B4600D0">
        <w:t xml:space="preserve">other </w:t>
      </w:r>
      <w:r w:rsidR="08EAAAF5">
        <w:t>cause</w:t>
      </w:r>
      <w:r w:rsidR="5B4600D0">
        <w:t>s</w:t>
      </w:r>
      <w:r w:rsidR="21E8ED80">
        <w:t xml:space="preserve">. </w:t>
      </w:r>
      <w:r w:rsidR="08EAAAF5">
        <w:t xml:space="preserve">To try and resolve the issue, the user or RA can attempt a </w:t>
      </w:r>
      <w:r w:rsidR="2082559E">
        <w:t>‘</w:t>
      </w:r>
      <w:r w:rsidR="08EAAAF5">
        <w:t>retry</w:t>
      </w:r>
      <w:r w:rsidR="2082559E">
        <w:t>’</w:t>
      </w:r>
      <w:r w:rsidR="08EAAAF5">
        <w:t xml:space="preserve"> of the operation on the </w:t>
      </w:r>
      <w:r w:rsidR="6E169391">
        <w:t>Smartcard</w:t>
      </w:r>
      <w:r w:rsidR="08EAAAF5">
        <w:t xml:space="preserve">. If this fails, the best course of action is for an RA to cancel and re-issue the </w:t>
      </w:r>
      <w:r w:rsidR="3E84F3DF">
        <w:t>Smart</w:t>
      </w:r>
      <w:r w:rsidR="08EAAAF5">
        <w:t>card</w:t>
      </w:r>
      <w:r w:rsidR="380526A6">
        <w:t xml:space="preserve"> on the same day to avoid auto certificate revocation</w:t>
      </w:r>
      <w:r w:rsidR="08EAAAF5">
        <w:t>.</w:t>
      </w:r>
    </w:p>
    <w:p w14:paraId="64C8C526" w14:textId="741EF889" w:rsidR="006A2AE9" w:rsidRPr="0087230D" w:rsidRDefault="21FD256F" w:rsidP="003128F1">
      <w:pPr>
        <w:pStyle w:val="Heading2"/>
      </w:pPr>
      <w:bookmarkStart w:id="61" w:name="_Toc452130233"/>
      <w:bookmarkStart w:id="62" w:name="_Toc159596985"/>
      <w:r>
        <w:t>C</w:t>
      </w:r>
      <w:r w:rsidR="1752FF79">
        <w:t>onnectivity</w:t>
      </w:r>
      <w:bookmarkEnd w:id="61"/>
      <w:bookmarkEnd w:id="62"/>
    </w:p>
    <w:p w14:paraId="64C8C527" w14:textId="791590FA" w:rsidR="006A2AE9" w:rsidRPr="00016E3B" w:rsidRDefault="006A2AE9" w:rsidP="006A2AE9">
      <w:pPr>
        <w:pStyle w:val="Heading4"/>
        <w:rPr>
          <w:sz w:val="22"/>
          <w:szCs w:val="22"/>
        </w:rPr>
      </w:pPr>
      <w:r>
        <w:t xml:space="preserve">Firewall </w:t>
      </w:r>
      <w:r w:rsidR="00C04366">
        <w:t>S</w:t>
      </w:r>
      <w:r>
        <w:t xml:space="preserve">ettings </w:t>
      </w:r>
    </w:p>
    <w:p w14:paraId="2709D98D" w14:textId="467E4262" w:rsidR="00421D18" w:rsidRPr="00016E3B" w:rsidRDefault="00421D18" w:rsidP="00421D18">
      <w:r w:rsidRPr="00016E3B">
        <w:t xml:space="preserve">It may be necessary to configure a local or infrastructure firewall to allow access to the Spine authentication services. The address ranges should be allowed direct, un-proxied access (including </w:t>
      </w:r>
      <w:r w:rsidR="00376304">
        <w:t>transparency</w:t>
      </w:r>
      <w:r w:rsidRPr="00016E3B">
        <w:t>) to Spine services.</w:t>
      </w:r>
    </w:p>
    <w:p w14:paraId="3FEBCDF7" w14:textId="77777777" w:rsidR="00421D18" w:rsidRPr="00016E3B" w:rsidRDefault="00421D18" w:rsidP="00421D18">
      <w:r w:rsidRPr="00016E3B">
        <w:t>The settings required for the firewall configuration are listed in the table below.</w:t>
      </w:r>
    </w:p>
    <w:tbl>
      <w:tblPr>
        <w:tblStyle w:val="ListTable3-Accent11"/>
        <w:tblW w:w="0" w:type="auto"/>
        <w:tblCellMar>
          <w:top w:w="113" w:type="dxa"/>
          <w:bottom w:w="113" w:type="dxa"/>
        </w:tblCellMar>
        <w:tblLook w:val="04A0" w:firstRow="1" w:lastRow="0" w:firstColumn="1" w:lastColumn="0" w:noHBand="0" w:noVBand="1"/>
      </w:tblPr>
      <w:tblGrid>
        <w:gridCol w:w="2444"/>
        <w:gridCol w:w="2444"/>
        <w:gridCol w:w="2444"/>
        <w:gridCol w:w="2444"/>
      </w:tblGrid>
      <w:tr w:rsidR="00421D18" w:rsidRPr="00016E3B" w14:paraId="47280270"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44" w:type="dxa"/>
          </w:tcPr>
          <w:p w14:paraId="54494B1B" w14:textId="77777777" w:rsidR="00421D18" w:rsidRPr="006A2AE9" w:rsidRDefault="00421D18">
            <w:pPr>
              <w:spacing w:after="0"/>
              <w:rPr>
                <w:color w:val="FFFFFF" w:themeColor="background1"/>
                <w:lang w:eastAsia="en-US"/>
              </w:rPr>
            </w:pPr>
            <w:r w:rsidRPr="006A2AE9">
              <w:rPr>
                <w:color w:val="FFFFFF" w:themeColor="background1"/>
                <w:lang w:eastAsia="en-US"/>
              </w:rPr>
              <w:t>Destination</w:t>
            </w:r>
          </w:p>
        </w:tc>
        <w:tc>
          <w:tcPr>
            <w:tcW w:w="2444" w:type="dxa"/>
          </w:tcPr>
          <w:p w14:paraId="1AD32480"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Port</w:t>
            </w:r>
          </w:p>
        </w:tc>
        <w:tc>
          <w:tcPr>
            <w:tcW w:w="2444" w:type="dxa"/>
          </w:tcPr>
          <w:p w14:paraId="312C063D"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Protocol</w:t>
            </w:r>
          </w:p>
        </w:tc>
        <w:tc>
          <w:tcPr>
            <w:tcW w:w="2444" w:type="dxa"/>
          </w:tcPr>
          <w:p w14:paraId="00F80D6F"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Direction</w:t>
            </w:r>
          </w:p>
        </w:tc>
      </w:tr>
      <w:tr w:rsidR="00421D18" w:rsidRPr="00016E3B" w14:paraId="1359044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Pr>
          <w:p w14:paraId="64F2557C" w14:textId="77777777" w:rsidR="00421D18" w:rsidRPr="00016E3B" w:rsidRDefault="00421D18">
            <w:pPr>
              <w:spacing w:after="0"/>
              <w:rPr>
                <w:b w:val="0"/>
                <w:sz w:val="20"/>
                <w:szCs w:val="20"/>
                <w:lang w:eastAsia="en-US"/>
              </w:rPr>
            </w:pPr>
            <w:r w:rsidRPr="00C547E3">
              <w:rPr>
                <w:b w:val="0"/>
                <w:sz w:val="20"/>
                <w:szCs w:val="20"/>
                <w:lang w:eastAsia="en-US"/>
              </w:rPr>
              <w:t>155.231.9.0/24</w:t>
            </w:r>
          </w:p>
        </w:tc>
        <w:tc>
          <w:tcPr>
            <w:tcW w:w="2444" w:type="dxa"/>
          </w:tcPr>
          <w:p w14:paraId="3FC65056"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443</w:t>
            </w:r>
          </w:p>
        </w:tc>
        <w:tc>
          <w:tcPr>
            <w:tcW w:w="2444" w:type="dxa"/>
          </w:tcPr>
          <w:p w14:paraId="3604C85D"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TCP</w:t>
            </w:r>
          </w:p>
        </w:tc>
        <w:tc>
          <w:tcPr>
            <w:tcW w:w="2444" w:type="dxa"/>
          </w:tcPr>
          <w:p w14:paraId="70875872"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Pr>
                <w:sz w:val="20"/>
                <w:szCs w:val="20"/>
                <w:lang w:eastAsia="en-US"/>
              </w:rPr>
              <w:t xml:space="preserve">Inbound and </w:t>
            </w:r>
            <w:r w:rsidRPr="00016E3B">
              <w:rPr>
                <w:sz w:val="20"/>
                <w:szCs w:val="20"/>
                <w:lang w:eastAsia="en-US"/>
              </w:rPr>
              <w:t>Outbound</w:t>
            </w:r>
          </w:p>
        </w:tc>
      </w:tr>
      <w:tr w:rsidR="00421D18" w:rsidRPr="00016E3B" w14:paraId="3F849BB6" w14:textId="77777777">
        <w:tc>
          <w:tcPr>
            <w:cnfStyle w:val="001000000000" w:firstRow="0" w:lastRow="0" w:firstColumn="1" w:lastColumn="0" w:oddVBand="0" w:evenVBand="0" w:oddHBand="0" w:evenHBand="0" w:firstRowFirstColumn="0" w:firstRowLastColumn="0" w:lastRowFirstColumn="0" w:lastRowLastColumn="0"/>
            <w:tcW w:w="2444" w:type="dxa"/>
          </w:tcPr>
          <w:p w14:paraId="5904E862" w14:textId="77777777" w:rsidR="00421D18" w:rsidRPr="00016E3B" w:rsidRDefault="00421D18">
            <w:pPr>
              <w:spacing w:after="0"/>
              <w:rPr>
                <w:b w:val="0"/>
                <w:sz w:val="20"/>
                <w:szCs w:val="20"/>
                <w:lang w:eastAsia="en-US"/>
              </w:rPr>
            </w:pPr>
            <w:r w:rsidRPr="00C547E3">
              <w:rPr>
                <w:b w:val="0"/>
                <w:sz w:val="20"/>
                <w:szCs w:val="20"/>
                <w:lang w:eastAsia="en-US"/>
              </w:rPr>
              <w:t>155.231.9.0/24</w:t>
            </w:r>
          </w:p>
        </w:tc>
        <w:tc>
          <w:tcPr>
            <w:tcW w:w="2444" w:type="dxa"/>
          </w:tcPr>
          <w:p w14:paraId="2C53EF57" w14:textId="77777777" w:rsidR="00421D18" w:rsidRPr="00016E3B" w:rsidRDefault="00421D18">
            <w:pPr>
              <w:spacing w:after="0"/>
              <w:cnfStyle w:val="000000000000" w:firstRow="0" w:lastRow="0" w:firstColumn="0" w:lastColumn="0" w:oddVBand="0" w:evenVBand="0" w:oddHBand="0" w:evenHBand="0" w:firstRowFirstColumn="0" w:firstRowLastColumn="0" w:lastRowFirstColumn="0" w:lastRowLastColumn="0"/>
              <w:rPr>
                <w:sz w:val="20"/>
                <w:szCs w:val="20"/>
                <w:lang w:eastAsia="en-US"/>
              </w:rPr>
            </w:pPr>
            <w:r>
              <w:rPr>
                <w:sz w:val="20"/>
                <w:szCs w:val="20"/>
                <w:lang w:eastAsia="en-US"/>
              </w:rPr>
              <w:t>636</w:t>
            </w:r>
          </w:p>
        </w:tc>
        <w:tc>
          <w:tcPr>
            <w:tcW w:w="2444" w:type="dxa"/>
          </w:tcPr>
          <w:p w14:paraId="2B119A20" w14:textId="77777777" w:rsidR="00421D18" w:rsidRPr="00016E3B" w:rsidRDefault="00421D18">
            <w:pPr>
              <w:spacing w:after="0"/>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TCP</w:t>
            </w:r>
          </w:p>
        </w:tc>
        <w:tc>
          <w:tcPr>
            <w:tcW w:w="2444" w:type="dxa"/>
          </w:tcPr>
          <w:p w14:paraId="5D5275F8" w14:textId="77777777" w:rsidR="00421D18" w:rsidRPr="00016E3B" w:rsidRDefault="00421D18">
            <w:pPr>
              <w:spacing w:after="0"/>
              <w:cnfStyle w:val="000000000000" w:firstRow="0" w:lastRow="0" w:firstColumn="0" w:lastColumn="0" w:oddVBand="0" w:evenVBand="0" w:oddHBand="0" w:evenHBand="0" w:firstRowFirstColumn="0" w:firstRowLastColumn="0" w:lastRowFirstColumn="0" w:lastRowLastColumn="0"/>
              <w:rPr>
                <w:sz w:val="20"/>
                <w:szCs w:val="20"/>
                <w:lang w:eastAsia="en-US"/>
              </w:rPr>
            </w:pPr>
            <w:r>
              <w:rPr>
                <w:sz w:val="20"/>
                <w:szCs w:val="20"/>
                <w:lang w:eastAsia="en-US"/>
              </w:rPr>
              <w:t xml:space="preserve">Outbound </w:t>
            </w:r>
          </w:p>
        </w:tc>
      </w:tr>
    </w:tbl>
    <w:p w14:paraId="5D566F2E" w14:textId="77777777" w:rsidR="00421D18" w:rsidRPr="00016E3B" w:rsidRDefault="00421D18" w:rsidP="00421D18"/>
    <w:p w14:paraId="57F41E49" w14:textId="77777777" w:rsidR="00421D18" w:rsidRPr="00016E3B" w:rsidRDefault="00421D18" w:rsidP="00421D18">
      <w:r w:rsidRPr="00016E3B">
        <w:t>The following line can be added to a proxy auto configuration script to provide a proxy exclusion for these address ranges:</w:t>
      </w:r>
    </w:p>
    <w:p w14:paraId="4B3AC9E9" w14:textId="77777777" w:rsidR="00421D18" w:rsidRPr="00016E3B" w:rsidRDefault="00421D18" w:rsidP="00421D18">
      <w:pPr>
        <w:pBdr>
          <w:top w:val="single" w:sz="4" w:space="1" w:color="auto" w:shadow="1"/>
          <w:left w:val="single" w:sz="4" w:space="4" w:color="auto" w:shadow="1"/>
          <w:bottom w:val="single" w:sz="4" w:space="1" w:color="auto" w:shadow="1"/>
          <w:right w:val="single" w:sz="4" w:space="4" w:color="auto" w:shadow="1"/>
        </w:pBdr>
        <w:shd w:val="clear" w:color="auto" w:fill="FFFFCC"/>
        <w:rPr>
          <w:rFonts w:ascii="Courier New" w:hAnsi="Courier New" w:cs="Courier New"/>
        </w:rPr>
      </w:pPr>
      <w:r w:rsidRPr="00016E3B">
        <w:rPr>
          <w:rFonts w:ascii="Courier New" w:hAnsi="Courier New" w:cs="Courier New"/>
        </w:rPr>
        <w:t>if (</w:t>
      </w:r>
      <w:proofErr w:type="spellStart"/>
      <w:proofErr w:type="gramStart"/>
      <w:r w:rsidRPr="00016E3B">
        <w:rPr>
          <w:rFonts w:ascii="Courier New" w:hAnsi="Courier New" w:cs="Courier New"/>
        </w:rPr>
        <w:t>isInNet</w:t>
      </w:r>
      <w:proofErr w:type="spellEnd"/>
      <w:r w:rsidRPr="00016E3B">
        <w:rPr>
          <w:rFonts w:ascii="Courier New" w:hAnsi="Courier New" w:cs="Courier New"/>
        </w:rPr>
        <w:t>(</w:t>
      </w:r>
      <w:proofErr w:type="spellStart"/>
      <w:proofErr w:type="gramEnd"/>
      <w:r w:rsidRPr="00016E3B">
        <w:rPr>
          <w:rFonts w:ascii="Courier New" w:hAnsi="Courier New" w:cs="Courier New"/>
        </w:rPr>
        <w:t>resolved_ip</w:t>
      </w:r>
      <w:proofErr w:type="spellEnd"/>
      <w:r w:rsidRPr="00016E3B">
        <w:rPr>
          <w:rFonts w:ascii="Courier New" w:hAnsi="Courier New" w:cs="Courier New"/>
        </w:rPr>
        <w:t>, "155.231.</w:t>
      </w:r>
      <w:r>
        <w:rPr>
          <w:rFonts w:ascii="Courier New" w:hAnsi="Courier New" w:cs="Courier New"/>
        </w:rPr>
        <w:t>9</w:t>
      </w:r>
      <w:r w:rsidRPr="00016E3B">
        <w:rPr>
          <w:rFonts w:ascii="Courier New" w:hAnsi="Courier New" w:cs="Courier New"/>
        </w:rPr>
        <w:t>.</w:t>
      </w:r>
      <w:r>
        <w:rPr>
          <w:rFonts w:ascii="Courier New" w:hAnsi="Courier New" w:cs="Courier New"/>
        </w:rPr>
        <w:t>0</w:t>
      </w:r>
      <w:r w:rsidRPr="00016E3B">
        <w:rPr>
          <w:rFonts w:ascii="Courier New" w:hAnsi="Courier New" w:cs="Courier New"/>
        </w:rPr>
        <w:t>", "255.255.255.</w:t>
      </w:r>
      <w:r>
        <w:rPr>
          <w:rFonts w:ascii="Courier New" w:hAnsi="Courier New" w:cs="Courier New"/>
        </w:rPr>
        <w:t>0</w:t>
      </w:r>
      <w:r w:rsidRPr="00016E3B">
        <w:rPr>
          <w:rFonts w:ascii="Courier New" w:hAnsi="Courier New" w:cs="Courier New"/>
        </w:rPr>
        <w:t>"</w:t>
      </w:r>
      <w:r>
        <w:rPr>
          <w:rFonts w:ascii="Courier New" w:hAnsi="Courier New" w:cs="Courier New"/>
        </w:rPr>
        <w:t>))</w:t>
      </w:r>
    </w:p>
    <w:p w14:paraId="2960BEFF" w14:textId="77777777" w:rsidR="00421D18" w:rsidRPr="00016E3B" w:rsidRDefault="00421D18" w:rsidP="00421D18">
      <w:pPr>
        <w:pBdr>
          <w:top w:val="single" w:sz="4" w:space="1" w:color="auto" w:shadow="1"/>
          <w:left w:val="single" w:sz="4" w:space="4" w:color="auto" w:shadow="1"/>
          <w:bottom w:val="single" w:sz="4" w:space="1" w:color="auto" w:shadow="1"/>
          <w:right w:val="single" w:sz="4" w:space="4" w:color="auto" w:shadow="1"/>
        </w:pBdr>
        <w:shd w:val="clear" w:color="auto" w:fill="FFFFCC"/>
        <w:rPr>
          <w:rFonts w:ascii="Courier New" w:hAnsi="Courier New" w:cs="Courier New"/>
        </w:rPr>
      </w:pPr>
      <w:r w:rsidRPr="00016E3B">
        <w:rPr>
          <w:rFonts w:ascii="Courier New" w:hAnsi="Courier New" w:cs="Courier New"/>
        </w:rPr>
        <w:t>                return "DIRECT</w:t>
      </w:r>
      <w:proofErr w:type="gramStart"/>
      <w:r w:rsidRPr="00016E3B">
        <w:rPr>
          <w:rFonts w:ascii="Courier New" w:hAnsi="Courier New" w:cs="Courier New"/>
        </w:rPr>
        <w:t>";   </w:t>
      </w:r>
      <w:proofErr w:type="gramEnd"/>
      <w:r w:rsidRPr="00016E3B">
        <w:rPr>
          <w:rFonts w:ascii="Courier New" w:hAnsi="Courier New" w:cs="Courier New"/>
        </w:rPr>
        <w:t xml:space="preserve"> ‘</w:t>
      </w:r>
    </w:p>
    <w:p w14:paraId="7F8BFDD2" w14:textId="77777777" w:rsidR="00421D18" w:rsidRDefault="00421D18" w:rsidP="00421D18">
      <w:pPr>
        <w:spacing w:after="0"/>
        <w:textboxTightWrap w:val="none"/>
        <w:rPr>
          <w:rFonts w:eastAsia="MS Mincho" w:cs="Arial"/>
          <w:b/>
          <w:bCs/>
          <w:spacing w:val="-8"/>
          <w:kern w:val="28"/>
          <w:sz w:val="28"/>
          <w:szCs w:val="26"/>
          <w14:ligatures w14:val="standardContextual"/>
        </w:rPr>
      </w:pPr>
    </w:p>
    <w:p w14:paraId="3895628B" w14:textId="77777777" w:rsidR="00421D18" w:rsidRPr="00016E3B" w:rsidRDefault="00421D18" w:rsidP="00421D18">
      <w:pPr>
        <w:pStyle w:val="Heading3"/>
      </w:pPr>
      <w:bookmarkStart w:id="63" w:name="_Toc568491051"/>
      <w:r>
        <w:br/>
        <w:t>DNS Checks</w:t>
      </w:r>
      <w:bookmarkEnd w:id="63"/>
    </w:p>
    <w:tbl>
      <w:tblPr>
        <w:tblStyle w:val="ListTable3-Accent11"/>
        <w:tblW w:w="0" w:type="auto"/>
        <w:tblCellMar>
          <w:top w:w="113" w:type="dxa"/>
          <w:bottom w:w="113" w:type="dxa"/>
        </w:tblCellMar>
        <w:tblLook w:val="04A0" w:firstRow="1" w:lastRow="0" w:firstColumn="1" w:lastColumn="0" w:noHBand="0" w:noVBand="1"/>
      </w:tblPr>
      <w:tblGrid>
        <w:gridCol w:w="737"/>
        <w:gridCol w:w="2816"/>
        <w:gridCol w:w="6301"/>
      </w:tblGrid>
      <w:tr w:rsidR="00421D18" w:rsidRPr="00016E3B" w14:paraId="0B5AAFF0"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4" w:type="dxa"/>
          </w:tcPr>
          <w:p w14:paraId="55F22EB5" w14:textId="77777777" w:rsidR="00421D18" w:rsidRPr="006A2AE9" w:rsidRDefault="00421D18">
            <w:pPr>
              <w:spacing w:after="0"/>
              <w:rPr>
                <w:color w:val="FFFFFF" w:themeColor="background1"/>
                <w:lang w:eastAsia="en-US"/>
              </w:rPr>
            </w:pPr>
            <w:r w:rsidRPr="006A2AE9">
              <w:rPr>
                <w:color w:val="FFFFFF" w:themeColor="background1"/>
                <w:lang w:eastAsia="en-US"/>
              </w:rPr>
              <w:t>Step</w:t>
            </w:r>
          </w:p>
        </w:tc>
        <w:tc>
          <w:tcPr>
            <w:tcW w:w="2835" w:type="dxa"/>
          </w:tcPr>
          <w:p w14:paraId="46F6C925"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Objective</w:t>
            </w:r>
          </w:p>
        </w:tc>
        <w:tc>
          <w:tcPr>
            <w:tcW w:w="6315" w:type="dxa"/>
          </w:tcPr>
          <w:p w14:paraId="048F5FCB"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Process</w:t>
            </w:r>
          </w:p>
        </w:tc>
      </w:tr>
      <w:tr w:rsidR="00421D18" w:rsidRPr="00016E3B" w14:paraId="6C3DD3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11C3EB7" w14:textId="77777777" w:rsidR="00421D18" w:rsidRPr="00016E3B" w:rsidRDefault="00421D18">
            <w:pPr>
              <w:spacing w:after="0"/>
              <w:rPr>
                <w:sz w:val="20"/>
                <w:szCs w:val="20"/>
                <w:lang w:eastAsia="en-US"/>
              </w:rPr>
            </w:pPr>
            <w:r w:rsidRPr="00016E3B">
              <w:rPr>
                <w:sz w:val="20"/>
                <w:szCs w:val="20"/>
                <w:lang w:eastAsia="en-US"/>
              </w:rPr>
              <w:t>1</w:t>
            </w:r>
          </w:p>
        </w:tc>
        <w:tc>
          <w:tcPr>
            <w:tcW w:w="2835" w:type="dxa"/>
          </w:tcPr>
          <w:p w14:paraId="239EB29F"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Open a Command Prompt</w:t>
            </w:r>
          </w:p>
        </w:tc>
        <w:tc>
          <w:tcPr>
            <w:tcW w:w="6315" w:type="dxa"/>
          </w:tcPr>
          <w:p w14:paraId="1A3743D3" w14:textId="77777777" w:rsidR="00421D18" w:rsidRPr="00016E3B" w:rsidRDefault="00421D18" w:rsidP="00421D18">
            <w:pPr>
              <w:pStyle w:val="ListParagraph"/>
              <w:numPr>
                <w:ilvl w:val="0"/>
                <w:numId w:val="22"/>
              </w:numPr>
              <w:spacing w:after="120"/>
              <w:ind w:left="460" w:hanging="284"/>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Press </w:t>
            </w:r>
            <w:r w:rsidRPr="00016E3B">
              <w:rPr>
                <w:b/>
                <w:sz w:val="20"/>
                <w:szCs w:val="20"/>
                <w:lang w:eastAsia="en-US"/>
              </w:rPr>
              <w:t xml:space="preserve">[Windows </w:t>
            </w:r>
            <w:proofErr w:type="gramStart"/>
            <w:r w:rsidRPr="00016E3B">
              <w:rPr>
                <w:b/>
                <w:sz w:val="20"/>
                <w:szCs w:val="20"/>
                <w:lang w:eastAsia="en-US"/>
              </w:rPr>
              <w:t>Key]+</w:t>
            </w:r>
            <w:proofErr w:type="gramEnd"/>
            <w:r w:rsidRPr="00016E3B">
              <w:rPr>
                <w:b/>
                <w:sz w:val="20"/>
                <w:szCs w:val="20"/>
                <w:lang w:eastAsia="en-US"/>
              </w:rPr>
              <w:t>R</w:t>
            </w:r>
          </w:p>
          <w:p w14:paraId="5531A2C2" w14:textId="77777777" w:rsidR="00421D18" w:rsidRPr="00016E3B" w:rsidRDefault="00421D18" w:rsidP="00421D18">
            <w:pPr>
              <w:pStyle w:val="ListParagraph"/>
              <w:numPr>
                <w:ilvl w:val="0"/>
                <w:numId w:val="22"/>
              </w:numPr>
              <w:spacing w:after="120"/>
              <w:ind w:left="460" w:hanging="284"/>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Type </w:t>
            </w:r>
            <w:proofErr w:type="spellStart"/>
            <w:r w:rsidRPr="00016E3B">
              <w:rPr>
                <w:rFonts w:ascii="Courier New" w:hAnsi="Courier New" w:cs="Courier New"/>
                <w:sz w:val="20"/>
                <w:szCs w:val="20"/>
                <w:lang w:eastAsia="en-US"/>
              </w:rPr>
              <w:t>cmd</w:t>
            </w:r>
            <w:proofErr w:type="spellEnd"/>
            <w:r w:rsidRPr="00016E3B">
              <w:rPr>
                <w:sz w:val="20"/>
                <w:szCs w:val="20"/>
                <w:lang w:eastAsia="en-US"/>
              </w:rPr>
              <w:t xml:space="preserve"> and press </w:t>
            </w:r>
            <w:r w:rsidRPr="00016E3B">
              <w:rPr>
                <w:b/>
                <w:sz w:val="20"/>
                <w:szCs w:val="20"/>
                <w:lang w:eastAsia="en-US"/>
              </w:rPr>
              <w:t>Return</w:t>
            </w:r>
          </w:p>
        </w:tc>
      </w:tr>
      <w:tr w:rsidR="00421D18" w:rsidRPr="00016E3B" w14:paraId="761CD525" w14:textId="77777777">
        <w:tc>
          <w:tcPr>
            <w:cnfStyle w:val="001000000000" w:firstRow="0" w:lastRow="0" w:firstColumn="1" w:lastColumn="0" w:oddVBand="0" w:evenVBand="0" w:oddHBand="0" w:evenHBand="0" w:firstRowFirstColumn="0" w:firstRowLastColumn="0" w:lastRowFirstColumn="0" w:lastRowLastColumn="0"/>
            <w:tcW w:w="704" w:type="dxa"/>
          </w:tcPr>
          <w:p w14:paraId="1AED8C15" w14:textId="77777777" w:rsidR="00421D18" w:rsidRPr="00016E3B" w:rsidRDefault="00421D18">
            <w:pPr>
              <w:spacing w:after="0"/>
              <w:rPr>
                <w:sz w:val="20"/>
                <w:szCs w:val="20"/>
                <w:lang w:eastAsia="en-US"/>
              </w:rPr>
            </w:pPr>
            <w:r w:rsidRPr="00016E3B">
              <w:rPr>
                <w:sz w:val="20"/>
                <w:szCs w:val="20"/>
                <w:lang w:eastAsia="en-US"/>
              </w:rPr>
              <w:t>2</w:t>
            </w:r>
          </w:p>
        </w:tc>
        <w:tc>
          <w:tcPr>
            <w:tcW w:w="2835" w:type="dxa"/>
          </w:tcPr>
          <w:p w14:paraId="2623B003" w14:textId="77777777" w:rsidR="00421D18" w:rsidRPr="00016E3B" w:rsidRDefault="00421D18">
            <w:pPr>
              <w:spacing w:after="0"/>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Manually check resolution of spine DNS names</w:t>
            </w:r>
          </w:p>
        </w:tc>
        <w:tc>
          <w:tcPr>
            <w:tcW w:w="6315" w:type="dxa"/>
          </w:tcPr>
          <w:p w14:paraId="42242746" w14:textId="77777777" w:rsidR="00421D18" w:rsidRPr="00016E3B" w:rsidRDefault="00421D18" w:rsidP="00421D18">
            <w:pPr>
              <w:pStyle w:val="ListParagraph"/>
              <w:numPr>
                <w:ilvl w:val="0"/>
                <w:numId w:val="24"/>
              </w:numPr>
              <w:spacing w:after="120"/>
              <w:ind w:left="459" w:hanging="283"/>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Type </w:t>
            </w:r>
            <w:proofErr w:type="spellStart"/>
            <w:r w:rsidRPr="00016E3B">
              <w:rPr>
                <w:rFonts w:ascii="Courier New" w:hAnsi="Courier New" w:cs="Courier New"/>
                <w:sz w:val="20"/>
                <w:szCs w:val="20"/>
                <w:lang w:eastAsia="en-US"/>
              </w:rPr>
              <w:t>nslookup</w:t>
            </w:r>
            <w:proofErr w:type="spellEnd"/>
            <w:r w:rsidRPr="00016E3B">
              <w:rPr>
                <w:sz w:val="20"/>
                <w:szCs w:val="20"/>
                <w:lang w:eastAsia="en-US"/>
              </w:rPr>
              <w:t xml:space="preserve"> and press </w:t>
            </w:r>
            <w:r w:rsidRPr="00016E3B">
              <w:rPr>
                <w:b/>
                <w:sz w:val="20"/>
                <w:szCs w:val="20"/>
                <w:lang w:eastAsia="en-US"/>
              </w:rPr>
              <w:t>Return</w:t>
            </w:r>
          </w:p>
          <w:p w14:paraId="00038D83" w14:textId="77777777" w:rsidR="00421D18" w:rsidRPr="00016E3B" w:rsidRDefault="00421D18" w:rsidP="00421D18">
            <w:pPr>
              <w:pStyle w:val="ListParagraph"/>
              <w:numPr>
                <w:ilvl w:val="0"/>
                <w:numId w:val="24"/>
              </w:numPr>
              <w:spacing w:after="120"/>
              <w:ind w:left="459" w:hanging="283"/>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Type </w:t>
            </w:r>
            <w:r w:rsidRPr="00016E3B">
              <w:rPr>
                <w:rFonts w:ascii="Courier New" w:hAnsi="Courier New" w:cs="Courier New"/>
                <w:sz w:val="20"/>
                <w:szCs w:val="20"/>
                <w:lang w:eastAsia="en-US"/>
              </w:rPr>
              <w:t>portal.national.ncrs.nhs.uk</w:t>
            </w:r>
            <w:r w:rsidRPr="00016E3B">
              <w:rPr>
                <w:sz w:val="20"/>
                <w:szCs w:val="20"/>
                <w:lang w:eastAsia="en-US"/>
              </w:rPr>
              <w:t xml:space="preserve"> and press </w:t>
            </w:r>
            <w:r w:rsidRPr="00016E3B">
              <w:rPr>
                <w:b/>
                <w:sz w:val="20"/>
                <w:szCs w:val="20"/>
                <w:lang w:eastAsia="en-US"/>
              </w:rPr>
              <w:t>Return</w:t>
            </w:r>
          </w:p>
          <w:p w14:paraId="23588F57" w14:textId="77777777" w:rsidR="00421D18" w:rsidRPr="00016E3B" w:rsidRDefault="00421D18" w:rsidP="00421D18">
            <w:pPr>
              <w:pStyle w:val="ListParagraph"/>
              <w:numPr>
                <w:ilvl w:val="0"/>
                <w:numId w:val="24"/>
              </w:numPr>
              <w:spacing w:after="120"/>
              <w:ind w:left="459" w:hanging="283"/>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Ensure that you see a response </w:t>
            </w:r>
            <w:proofErr w:type="gramStart"/>
            <w:r w:rsidRPr="00016E3B">
              <w:rPr>
                <w:sz w:val="20"/>
                <w:szCs w:val="20"/>
                <w:lang w:eastAsia="en-US"/>
              </w:rPr>
              <w:t>similar to</w:t>
            </w:r>
            <w:proofErr w:type="gramEnd"/>
            <w:r w:rsidRPr="00016E3B">
              <w:rPr>
                <w:sz w:val="20"/>
                <w:szCs w:val="20"/>
                <w:lang w:eastAsia="en-US"/>
              </w:rPr>
              <w:t xml:space="preserve"> this, indicating success</w:t>
            </w:r>
            <w:r>
              <w:rPr>
                <w:sz w:val="20"/>
                <w:szCs w:val="20"/>
                <w:lang w:eastAsia="en-US"/>
              </w:rPr>
              <w:t xml:space="preserve"> (we would expect to see three addresses returned – this is due to the redundancy built into the system):</w:t>
            </w:r>
          </w:p>
          <w:p w14:paraId="177FD1A7"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Server:  cns0.nhs.uk</w:t>
            </w:r>
          </w:p>
          <w:p w14:paraId="1D9ABB30"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 xml:space="preserve">Address:  </w:t>
            </w:r>
            <w:r>
              <w:rPr>
                <w:rFonts w:ascii="Courier New" w:hAnsi="Courier New" w:cs="Courier New"/>
                <w:sz w:val="20"/>
                <w:szCs w:val="20"/>
                <w:lang w:eastAsia="en-US"/>
              </w:rPr>
              <w:t>155.231.231.1</w:t>
            </w:r>
          </w:p>
          <w:p w14:paraId="540BF585"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p>
          <w:p w14:paraId="69D6BFAD"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Non-authoritative answer:</w:t>
            </w:r>
          </w:p>
          <w:p w14:paraId="6E843599" w14:textId="77777777" w:rsidR="00421D18" w:rsidRPr="007304DF"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t>Name:   portal.national.ncrs.nhs.uk</w:t>
            </w:r>
          </w:p>
          <w:p w14:paraId="6109220B" w14:textId="77777777" w:rsidR="00421D18" w:rsidRPr="007304DF"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t>Address: 155.231.9.135</w:t>
            </w:r>
          </w:p>
          <w:p w14:paraId="366BFCC1" w14:textId="77777777" w:rsidR="00421D18" w:rsidRPr="007304DF"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lastRenderedPageBreak/>
              <w:t>Name:   portal.national.ncrs.nhs.uk</w:t>
            </w:r>
          </w:p>
          <w:p w14:paraId="67CC3C25" w14:textId="77777777" w:rsidR="00421D18" w:rsidRPr="007304DF"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t>Address: 155.231.9.69</w:t>
            </w:r>
          </w:p>
          <w:p w14:paraId="212C54F3" w14:textId="77777777" w:rsidR="00421D18" w:rsidRPr="007304DF"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t>Name:   portal.national.ncrs.nhs.uk</w:t>
            </w:r>
          </w:p>
          <w:p w14:paraId="3CC3AB45" w14:textId="77777777" w:rsidR="00421D18"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7304DF">
              <w:rPr>
                <w:rFonts w:ascii="Courier New" w:hAnsi="Courier New" w:cs="Courier New"/>
                <w:sz w:val="20"/>
                <w:szCs w:val="20"/>
                <w:lang w:eastAsia="en-US"/>
              </w:rPr>
              <w:t>Address: 155.231.9.50</w:t>
            </w:r>
          </w:p>
          <w:p w14:paraId="398E4A5D"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p>
          <w:p w14:paraId="22C79286" w14:textId="77777777" w:rsidR="00421D18" w:rsidRPr="00016E3B" w:rsidRDefault="00421D18" w:rsidP="00421D18">
            <w:pPr>
              <w:pStyle w:val="ListParagraph"/>
              <w:numPr>
                <w:ilvl w:val="0"/>
                <w:numId w:val="24"/>
              </w:numPr>
              <w:spacing w:after="120"/>
              <w:ind w:left="459" w:hanging="283"/>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An invalid response would be </w:t>
            </w:r>
            <w:proofErr w:type="gramStart"/>
            <w:r w:rsidRPr="00016E3B">
              <w:rPr>
                <w:sz w:val="20"/>
                <w:szCs w:val="20"/>
                <w:lang w:eastAsia="en-US"/>
              </w:rPr>
              <w:t>similar to</w:t>
            </w:r>
            <w:proofErr w:type="gramEnd"/>
            <w:r w:rsidRPr="00016E3B">
              <w:rPr>
                <w:sz w:val="20"/>
                <w:szCs w:val="20"/>
                <w:lang w:eastAsia="en-US"/>
              </w:rPr>
              <w:t>:</w:t>
            </w:r>
          </w:p>
          <w:p w14:paraId="5D4CF61F"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CC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Server:  cns0.nhs.uk</w:t>
            </w:r>
          </w:p>
          <w:p w14:paraId="6C8ADC20"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CC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 xml:space="preserve">Address:  </w:t>
            </w:r>
            <w:r>
              <w:rPr>
                <w:rFonts w:ascii="Courier New" w:hAnsi="Courier New" w:cs="Courier New"/>
                <w:sz w:val="20"/>
                <w:szCs w:val="20"/>
                <w:lang w:eastAsia="en-US"/>
              </w:rPr>
              <w:t>155.231.231.1</w:t>
            </w:r>
          </w:p>
          <w:p w14:paraId="262BA1CD"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CC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p>
          <w:p w14:paraId="72EAF7C8"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CCCC"/>
              <w:spacing w:after="120"/>
              <w:ind w:left="884" w:right="679"/>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 cns0.nhs.uk can't find portal.national.ncrs.nhs.uk: Non-existent domain</w:t>
            </w:r>
          </w:p>
          <w:p w14:paraId="3B30AA58" w14:textId="77777777" w:rsidR="00421D18" w:rsidRPr="00016E3B" w:rsidRDefault="00421D18" w:rsidP="00421D18">
            <w:pPr>
              <w:pStyle w:val="ListParagraph"/>
              <w:numPr>
                <w:ilvl w:val="0"/>
                <w:numId w:val="24"/>
              </w:numPr>
              <w:spacing w:after="120"/>
              <w:ind w:left="459" w:hanging="283"/>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Repeat this step for the following DNS records:</w:t>
            </w:r>
          </w:p>
          <w:p w14:paraId="5503C104" w14:textId="77777777" w:rsidR="00421D18" w:rsidRPr="00016E3B" w:rsidRDefault="00421D18">
            <w:pPr>
              <w:spacing w:after="120"/>
              <w:ind w:left="1112"/>
              <w:cnfStyle w:val="000000000000" w:firstRow="0" w:lastRow="0" w:firstColumn="0" w:lastColumn="0" w:oddVBand="0" w:evenVBand="0" w:oddHBand="0" w:evenHBand="0" w:firstRowFirstColumn="0" w:firstRowLastColumn="0" w:lastRowFirstColumn="0" w:lastRowLastColumn="0"/>
              <w:rPr>
                <w:rFonts w:ascii="Courier New" w:hAnsi="Courier New" w:cs="Courier New"/>
                <w:sz w:val="20"/>
                <w:szCs w:val="20"/>
                <w:lang w:eastAsia="en-US"/>
              </w:rPr>
            </w:pPr>
            <w:r>
              <w:rPr>
                <w:rFonts w:ascii="Courier New" w:hAnsi="Courier New" w:cs="Courier New"/>
                <w:sz w:val="20"/>
                <w:szCs w:val="20"/>
                <w:lang w:eastAsia="en-US"/>
              </w:rPr>
              <w:t>gas</w:t>
            </w:r>
            <w:r w:rsidRPr="00016E3B">
              <w:rPr>
                <w:rFonts w:ascii="Courier New" w:hAnsi="Courier New" w:cs="Courier New"/>
                <w:sz w:val="20"/>
                <w:szCs w:val="20"/>
                <w:lang w:eastAsia="en-US"/>
              </w:rPr>
              <w:t>.national.ncrs.nhs.uk</w:t>
            </w:r>
          </w:p>
          <w:p w14:paraId="0C10A87F" w14:textId="77777777" w:rsidR="00421D18" w:rsidRPr="00016E3B" w:rsidRDefault="00421D18">
            <w:pPr>
              <w:spacing w:after="120"/>
              <w:ind w:left="1112"/>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rFonts w:ascii="Courier New" w:hAnsi="Courier New" w:cs="Courier New"/>
                <w:sz w:val="20"/>
                <w:szCs w:val="20"/>
                <w:lang w:eastAsia="en-US"/>
              </w:rPr>
              <w:t>sbapi.national.ncrs.nhs.uk</w:t>
            </w:r>
          </w:p>
        </w:tc>
      </w:tr>
      <w:tr w:rsidR="00421D18" w:rsidRPr="00016E3B" w14:paraId="29A9093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B29D172" w14:textId="77777777" w:rsidR="00421D18" w:rsidRPr="00016E3B" w:rsidRDefault="00421D18">
            <w:pPr>
              <w:spacing w:after="0"/>
              <w:rPr>
                <w:sz w:val="20"/>
                <w:szCs w:val="20"/>
                <w:lang w:eastAsia="en-US"/>
              </w:rPr>
            </w:pPr>
            <w:r w:rsidRPr="00016E3B">
              <w:rPr>
                <w:sz w:val="20"/>
                <w:szCs w:val="20"/>
                <w:lang w:eastAsia="en-US"/>
              </w:rPr>
              <w:lastRenderedPageBreak/>
              <w:t>3</w:t>
            </w:r>
          </w:p>
        </w:tc>
        <w:tc>
          <w:tcPr>
            <w:tcW w:w="2835" w:type="dxa"/>
          </w:tcPr>
          <w:p w14:paraId="1E54D690"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What next</w:t>
            </w:r>
          </w:p>
        </w:tc>
        <w:tc>
          <w:tcPr>
            <w:tcW w:w="6315" w:type="dxa"/>
          </w:tcPr>
          <w:p w14:paraId="37B8051D" w14:textId="77777777" w:rsidR="00421D18" w:rsidRPr="00016E3B" w:rsidRDefault="00421D18" w:rsidP="00421D18">
            <w:pPr>
              <w:pStyle w:val="ListParagraph"/>
              <w:numPr>
                <w:ilvl w:val="0"/>
                <w:numId w:val="24"/>
              </w:numPr>
              <w:spacing w:after="0"/>
              <w:ind w:left="459" w:hanging="283"/>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If the above check fails then there may be a firewall issue, in which case the next section may be of use.</w:t>
            </w:r>
          </w:p>
        </w:tc>
      </w:tr>
    </w:tbl>
    <w:p w14:paraId="54D38175" w14:textId="77777777" w:rsidR="00421D18" w:rsidRPr="00016E3B" w:rsidRDefault="00421D18" w:rsidP="00421D18"/>
    <w:p w14:paraId="511A56B8" w14:textId="77777777" w:rsidR="00421D18" w:rsidRPr="00016E3B" w:rsidRDefault="00421D18" w:rsidP="00421D18">
      <w:pPr>
        <w:pStyle w:val="Heading3"/>
      </w:pPr>
      <w:bookmarkStart w:id="64" w:name="_Toc1322188014"/>
      <w:r>
        <w:br/>
      </w:r>
      <w:bookmarkStart w:id="65" w:name="_Toc452130234"/>
      <w:r>
        <w:t>Proxy and Routing Checks</w:t>
      </w:r>
      <w:bookmarkEnd w:id="64"/>
      <w:bookmarkEnd w:id="65"/>
    </w:p>
    <w:tbl>
      <w:tblPr>
        <w:tblStyle w:val="ListTable3-Accent11"/>
        <w:tblW w:w="0" w:type="auto"/>
        <w:tblCellMar>
          <w:top w:w="113" w:type="dxa"/>
          <w:bottom w:w="113" w:type="dxa"/>
        </w:tblCellMar>
        <w:tblLook w:val="04A0" w:firstRow="1" w:lastRow="0" w:firstColumn="1" w:lastColumn="0" w:noHBand="0" w:noVBand="1"/>
      </w:tblPr>
      <w:tblGrid>
        <w:gridCol w:w="737"/>
        <w:gridCol w:w="2756"/>
        <w:gridCol w:w="6361"/>
      </w:tblGrid>
      <w:tr w:rsidR="00421D18" w:rsidRPr="00016E3B" w14:paraId="5147C88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4" w:type="dxa"/>
          </w:tcPr>
          <w:p w14:paraId="7A7DBC4A" w14:textId="77777777" w:rsidR="00421D18" w:rsidRPr="006A2AE9" w:rsidRDefault="00421D18">
            <w:pPr>
              <w:spacing w:after="0"/>
              <w:rPr>
                <w:color w:val="FFFFFF" w:themeColor="background1"/>
                <w:lang w:eastAsia="en-US"/>
              </w:rPr>
            </w:pPr>
            <w:r w:rsidRPr="006A2AE9">
              <w:rPr>
                <w:color w:val="FFFFFF" w:themeColor="background1"/>
                <w:lang w:eastAsia="en-US"/>
              </w:rPr>
              <w:t>Step</w:t>
            </w:r>
          </w:p>
        </w:tc>
        <w:tc>
          <w:tcPr>
            <w:tcW w:w="2835" w:type="dxa"/>
          </w:tcPr>
          <w:p w14:paraId="44AD4EDB"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Objective</w:t>
            </w:r>
          </w:p>
        </w:tc>
        <w:tc>
          <w:tcPr>
            <w:tcW w:w="6315" w:type="dxa"/>
          </w:tcPr>
          <w:p w14:paraId="47B6F7A8" w14:textId="77777777" w:rsidR="00421D18" w:rsidRPr="006A2AE9" w:rsidRDefault="00421D18">
            <w:pPr>
              <w:spacing w:after="0"/>
              <w:cnfStyle w:val="100000000000" w:firstRow="1" w:lastRow="0" w:firstColumn="0" w:lastColumn="0" w:oddVBand="0" w:evenVBand="0" w:oddHBand="0" w:evenHBand="0" w:firstRowFirstColumn="0" w:firstRowLastColumn="0" w:lastRowFirstColumn="0" w:lastRowLastColumn="0"/>
              <w:rPr>
                <w:color w:val="FFFFFF" w:themeColor="background1"/>
                <w:lang w:eastAsia="en-US"/>
              </w:rPr>
            </w:pPr>
            <w:r w:rsidRPr="006A2AE9">
              <w:rPr>
                <w:color w:val="FFFFFF" w:themeColor="background1"/>
                <w:lang w:eastAsia="en-US"/>
              </w:rPr>
              <w:t>Process</w:t>
            </w:r>
          </w:p>
        </w:tc>
      </w:tr>
      <w:tr w:rsidR="00421D18" w:rsidRPr="00016E3B" w14:paraId="3371EEA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9E52E2C" w14:textId="77777777" w:rsidR="00421D18" w:rsidRPr="00016E3B" w:rsidRDefault="00421D18">
            <w:pPr>
              <w:spacing w:after="0"/>
              <w:rPr>
                <w:sz w:val="20"/>
                <w:szCs w:val="20"/>
                <w:lang w:eastAsia="en-US"/>
              </w:rPr>
            </w:pPr>
            <w:r w:rsidRPr="00016E3B">
              <w:rPr>
                <w:sz w:val="20"/>
                <w:szCs w:val="20"/>
                <w:lang w:eastAsia="en-US"/>
              </w:rPr>
              <w:t>1</w:t>
            </w:r>
          </w:p>
        </w:tc>
        <w:tc>
          <w:tcPr>
            <w:tcW w:w="2835" w:type="dxa"/>
          </w:tcPr>
          <w:p w14:paraId="7829383B"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Check gas connectivity via the browser</w:t>
            </w:r>
          </w:p>
        </w:tc>
        <w:tc>
          <w:tcPr>
            <w:tcW w:w="6315" w:type="dxa"/>
          </w:tcPr>
          <w:p w14:paraId="605F1F00" w14:textId="77777777" w:rsidR="00421D18" w:rsidRPr="00016E3B" w:rsidRDefault="00421D18" w:rsidP="00421D18">
            <w:pPr>
              <w:pStyle w:val="ListParagraph"/>
              <w:numPr>
                <w:ilvl w:val="0"/>
                <w:numId w:val="22"/>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Navigate to:</w:t>
            </w:r>
          </w:p>
          <w:p w14:paraId="3C352EAC" w14:textId="77777777" w:rsidR="00421D18" w:rsidRPr="00016E3B" w:rsidRDefault="00421D18">
            <w:pPr>
              <w:spacing w:after="120"/>
              <w:ind w:left="176"/>
              <w:cnfStyle w:val="000000100000" w:firstRow="0" w:lastRow="0" w:firstColumn="0" w:lastColumn="0" w:oddVBand="0" w:evenVBand="0" w:oddHBand="1" w:evenHBand="0" w:firstRowFirstColumn="0" w:firstRowLastColumn="0" w:lastRowFirstColumn="0" w:lastRowLastColumn="0"/>
              <w:rPr>
                <w:rFonts w:ascii="Courier New" w:hAnsi="Courier New" w:cs="Courier New"/>
                <w:sz w:val="18"/>
                <w:szCs w:val="20"/>
                <w:lang w:eastAsia="en-US"/>
              </w:rPr>
            </w:pPr>
            <w:r w:rsidRPr="00016E3B">
              <w:rPr>
                <w:rFonts w:ascii="Courier New" w:hAnsi="Courier New" w:cs="Courier New"/>
                <w:sz w:val="18"/>
                <w:szCs w:val="20"/>
                <w:lang w:eastAsia="en-US"/>
              </w:rPr>
              <w:t>https://gas.national.ncrs.nhs.uk/login/authactivate</w:t>
            </w:r>
          </w:p>
          <w:p w14:paraId="5F4C56FF" w14:textId="77777777" w:rsidR="00421D18" w:rsidRPr="00016E3B" w:rsidRDefault="00421D18" w:rsidP="00421D18">
            <w:pPr>
              <w:pStyle w:val="ListParagraph"/>
              <w:numPr>
                <w:ilvl w:val="0"/>
                <w:numId w:val="22"/>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Ensure that you see a response </w:t>
            </w:r>
            <w:proofErr w:type="gramStart"/>
            <w:r w:rsidRPr="00016E3B">
              <w:rPr>
                <w:sz w:val="20"/>
                <w:szCs w:val="20"/>
                <w:lang w:eastAsia="en-US"/>
              </w:rPr>
              <w:t>similar to</w:t>
            </w:r>
            <w:proofErr w:type="gramEnd"/>
            <w:r w:rsidRPr="00016E3B">
              <w:rPr>
                <w:sz w:val="20"/>
                <w:szCs w:val="20"/>
                <w:lang w:eastAsia="en-US"/>
              </w:rPr>
              <w:t>:</w:t>
            </w:r>
          </w:p>
          <w:p w14:paraId="0EB25EAA"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textboxTightWrap w:val="none"/>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&lt;?xml version="1.0" encoding="UTF-8"?&gt;</w:t>
            </w:r>
          </w:p>
          <w:p w14:paraId="6BE6540E"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&lt;!DOCTYPE USER SYSTEM "https://gas.national.ncrs.nhs.uk/login/</w:t>
            </w:r>
            <w:proofErr w:type="spellStart"/>
            <w:r w:rsidRPr="00016E3B">
              <w:rPr>
                <w:rFonts w:ascii="Courier New" w:hAnsi="Courier New" w:cs="Courier New"/>
                <w:sz w:val="16"/>
              </w:rPr>
              <w:t>dtd</w:t>
            </w:r>
            <w:proofErr w:type="spellEnd"/>
            <w:r w:rsidRPr="00016E3B">
              <w:rPr>
                <w:rFonts w:ascii="Courier New" w:hAnsi="Courier New" w:cs="Courier New"/>
                <w:sz w:val="16"/>
              </w:rPr>
              <w:t>"&gt;</w:t>
            </w:r>
          </w:p>
          <w:p w14:paraId="7E33950B" w14:textId="77777777" w:rsidR="00421D18" w:rsidRPr="00016E3B" w:rsidRDefault="00000000">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hyperlink r:id="rId38" w:history="1">
              <w:r w:rsidR="00421D18" w:rsidRPr="00016E3B">
                <w:rPr>
                  <w:rStyle w:val="Hyperlink"/>
                  <w:rFonts w:ascii="Courier New" w:eastAsia="MS Mincho" w:hAnsi="Courier New" w:cs="Courier New"/>
                  <w:color w:val="auto"/>
                  <w:sz w:val="16"/>
                </w:rPr>
                <w:t>&lt;</w:t>
              </w:r>
              <w:proofErr w:type="spellStart"/>
              <w:r w:rsidR="00421D18" w:rsidRPr="00016E3B">
                <w:rPr>
                  <w:rStyle w:val="Hyperlink"/>
                  <w:rFonts w:ascii="Courier New" w:eastAsia="MS Mincho" w:hAnsi="Courier New" w:cs="Courier New"/>
                  <w:color w:val="auto"/>
                  <w:sz w:val="16"/>
                </w:rPr>
                <w:t>gpOBJECT</w:t>
              </w:r>
              <w:proofErr w:type="spellEnd"/>
              <w:r w:rsidR="00421D18" w:rsidRPr="00016E3B">
                <w:rPr>
                  <w:rStyle w:val="Hyperlink"/>
                  <w:rFonts w:ascii="Courier New" w:eastAsia="MS Mincho" w:hAnsi="Courier New" w:cs="Courier New"/>
                  <w:color w:val="auto"/>
                  <w:sz w:val="16"/>
                </w:rPr>
                <w:t>&gt;</w:t>
              </w:r>
            </w:hyperlink>
          </w:p>
          <w:p w14:paraId="1BE9BFDC"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gas_version</w:t>
            </w:r>
            <w:proofErr w:type="spellEnd"/>
            <w:r w:rsidRPr="00016E3B">
              <w:rPr>
                <w:rFonts w:ascii="Courier New" w:hAnsi="Courier New" w:cs="Courier New"/>
                <w:sz w:val="16"/>
              </w:rPr>
              <w:t>"&gt;5.2.7&lt;/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71720DF2"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error_code</w:t>
            </w:r>
            <w:proofErr w:type="spellEnd"/>
            <w:r w:rsidRPr="00016E3B">
              <w:rPr>
                <w:rFonts w:ascii="Courier New" w:hAnsi="Courier New" w:cs="Courier New"/>
                <w:sz w:val="16"/>
              </w:rPr>
              <w:t>"&gt;7601&lt;/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3F8DF181"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server_ip</w:t>
            </w:r>
            <w:proofErr w:type="spellEnd"/>
            <w:r w:rsidRPr="00016E3B">
              <w:rPr>
                <w:rFonts w:ascii="Courier New" w:hAnsi="Courier New" w:cs="Courier New"/>
                <w:sz w:val="16"/>
              </w:rPr>
              <w:t>"&gt;172.16.132.67&lt;/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4376AD9E"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error_message</w:t>
            </w:r>
            <w:proofErr w:type="spellEnd"/>
            <w:r w:rsidRPr="00016E3B">
              <w:rPr>
                <w:rFonts w:ascii="Courier New" w:hAnsi="Courier New" w:cs="Courier New"/>
                <w:sz w:val="16"/>
              </w:rPr>
              <w:t>"</w:t>
            </w:r>
            <w:proofErr w:type="gramStart"/>
            <w:r w:rsidRPr="00016E3B">
              <w:rPr>
                <w:rFonts w:ascii="Courier New" w:hAnsi="Courier New" w:cs="Courier New"/>
                <w:sz w:val="16"/>
              </w:rPr>
              <w:t>&gt;[</w:t>
            </w:r>
            <w:proofErr w:type="gramEnd"/>
            <w:r w:rsidRPr="00016E3B">
              <w:rPr>
                <w:rFonts w:ascii="Courier New" w:hAnsi="Courier New" w:cs="Courier New"/>
                <w:sz w:val="16"/>
              </w:rPr>
              <w:t>XML Parser] Invalid input request.&lt;/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3AEF5260"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error_reporter</w:t>
            </w:r>
            <w:proofErr w:type="spellEnd"/>
            <w:r w:rsidRPr="00016E3B">
              <w:rPr>
                <w:rFonts w:ascii="Courier New" w:hAnsi="Courier New" w:cs="Courier New"/>
                <w:sz w:val="16"/>
              </w:rPr>
              <w:t>"&gt;</w:t>
            </w:r>
            <w:proofErr w:type="spellStart"/>
            <w:proofErr w:type="gramStart"/>
            <w:r w:rsidRPr="00016E3B">
              <w:rPr>
                <w:rFonts w:ascii="Courier New" w:hAnsi="Courier New" w:cs="Courier New"/>
                <w:sz w:val="16"/>
              </w:rPr>
              <w:t>com.gemplus</w:t>
            </w:r>
            <w:proofErr w:type="gramEnd"/>
            <w:r w:rsidRPr="00016E3B">
              <w:rPr>
                <w:rFonts w:ascii="Courier New" w:hAnsi="Courier New" w:cs="Courier New"/>
                <w:sz w:val="16"/>
              </w:rPr>
              <w:t>.gemauth</w:t>
            </w:r>
            <w:proofErr w:type="spellEnd"/>
            <w:r w:rsidRPr="00016E3B">
              <w:rPr>
                <w:rFonts w:ascii="Courier New" w:hAnsi="Courier New" w:cs="Courier New"/>
                <w:sz w:val="16"/>
              </w:rPr>
              <w:t>.</w:t>
            </w:r>
          </w:p>
          <w:p w14:paraId="0A380DC3"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proofErr w:type="spellStart"/>
            <w:proofErr w:type="gramStart"/>
            <w:r w:rsidRPr="00016E3B">
              <w:rPr>
                <w:rFonts w:ascii="Courier New" w:hAnsi="Courier New" w:cs="Courier New"/>
                <w:sz w:val="16"/>
              </w:rPr>
              <w:t>services.servlets</w:t>
            </w:r>
            <w:proofErr w:type="gramEnd"/>
            <w:r w:rsidRPr="00016E3B">
              <w:rPr>
                <w:rFonts w:ascii="Courier New" w:hAnsi="Courier New" w:cs="Courier New"/>
                <w:sz w:val="16"/>
              </w:rPr>
              <w:t>.AuthActivate</w:t>
            </w:r>
            <w:proofErr w:type="spellEnd"/>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23749FFF"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r w:rsidRPr="00016E3B">
              <w:rPr>
                <w:rFonts w:ascii="Courier New" w:hAnsi="Courier New" w:cs="Courier New"/>
                <w:b/>
                <w:bCs/>
                <w:sz w:val="16"/>
              </w:rPr>
              <w:t>error_url</w:t>
            </w:r>
            <w:r w:rsidRPr="00016E3B">
              <w:rPr>
                <w:rFonts w:ascii="Courier New" w:hAnsi="Courier New" w:cs="Courier New"/>
                <w:sz w:val="16"/>
              </w:rPr>
              <w:t>"&gt;</w:t>
            </w:r>
            <w:hyperlink r:id="rId39" w:history="1">
              <w:r w:rsidRPr="00016E3B">
                <w:rPr>
                  <w:rStyle w:val="Hyperlink"/>
                  <w:rFonts w:ascii="Courier New" w:hAnsi="Courier New" w:cs="Courier New"/>
                  <w:color w:val="auto"/>
                  <w:sz w:val="16"/>
                </w:rPr>
                <w:t>https://pnbu076-uksr-ap.hosts.liveb.national.ncrs.nhs.uk:443/login/error&lt;/gpPARAM</w:t>
              </w:r>
            </w:hyperlink>
            <w:r w:rsidRPr="00016E3B">
              <w:rPr>
                <w:rFonts w:ascii="Courier New" w:hAnsi="Courier New" w:cs="Courier New"/>
                <w:sz w:val="16"/>
              </w:rPr>
              <w:t>&gt;</w:t>
            </w:r>
          </w:p>
          <w:p w14:paraId="4C2ACF48"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6"/>
              </w:rPr>
            </w:pPr>
            <w:r w:rsidRPr="00016E3B">
              <w:rPr>
                <w:rFonts w:ascii="Courier New" w:hAnsi="Courier New" w:cs="Courier New"/>
                <w:sz w:val="16"/>
              </w:rPr>
              <w:t>&lt;</w:t>
            </w:r>
            <w:proofErr w:type="spellStart"/>
            <w:r w:rsidRPr="00016E3B">
              <w:rPr>
                <w:rFonts w:ascii="Courier New" w:hAnsi="Courier New" w:cs="Courier New"/>
                <w:sz w:val="16"/>
              </w:rPr>
              <w:t>gpPARAM</w:t>
            </w:r>
            <w:proofErr w:type="spellEnd"/>
            <w:r w:rsidRPr="00016E3B">
              <w:rPr>
                <w:rFonts w:ascii="Courier New" w:hAnsi="Courier New" w:cs="Courier New"/>
                <w:sz w:val="16"/>
              </w:rPr>
              <w:t xml:space="preserve"> name="</w:t>
            </w:r>
            <w:proofErr w:type="spellStart"/>
            <w:r w:rsidRPr="00016E3B">
              <w:rPr>
                <w:rFonts w:ascii="Courier New" w:hAnsi="Courier New" w:cs="Courier New"/>
                <w:b/>
                <w:bCs/>
                <w:sz w:val="16"/>
              </w:rPr>
              <w:t>log_session_id</w:t>
            </w:r>
            <w:proofErr w:type="spellEnd"/>
            <w:r w:rsidRPr="00016E3B">
              <w:rPr>
                <w:rFonts w:ascii="Courier New" w:hAnsi="Courier New" w:cs="Courier New"/>
                <w:sz w:val="16"/>
              </w:rPr>
              <w:t>"&gt;QFCVjQ0vyH&lt;/</w:t>
            </w:r>
            <w:proofErr w:type="spellStart"/>
            <w:r w:rsidRPr="00016E3B">
              <w:rPr>
                <w:rFonts w:ascii="Courier New" w:hAnsi="Courier New" w:cs="Courier New"/>
                <w:sz w:val="16"/>
              </w:rPr>
              <w:t>gpPARAM</w:t>
            </w:r>
            <w:proofErr w:type="spellEnd"/>
            <w:r w:rsidRPr="00016E3B">
              <w:rPr>
                <w:rFonts w:ascii="Courier New" w:hAnsi="Courier New" w:cs="Courier New"/>
                <w:sz w:val="16"/>
              </w:rPr>
              <w:t>&gt;</w:t>
            </w:r>
          </w:p>
          <w:p w14:paraId="215EC83D"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FFCC"/>
              <w:spacing w:after="120"/>
              <w:ind w:left="176" w:right="112"/>
              <w:cnfStyle w:val="000000100000" w:firstRow="0" w:lastRow="0" w:firstColumn="0" w:lastColumn="0" w:oddVBand="0" w:evenVBand="0" w:oddHBand="1" w:evenHBand="0" w:firstRowFirstColumn="0" w:firstRowLastColumn="0" w:lastRowFirstColumn="0" w:lastRowLastColumn="0"/>
              <w:rPr>
                <w:rFonts w:ascii="Courier New" w:hAnsi="Courier New" w:cs="Courier New"/>
                <w:sz w:val="12"/>
                <w:szCs w:val="20"/>
                <w:lang w:eastAsia="en-US"/>
              </w:rPr>
            </w:pPr>
            <w:r w:rsidRPr="00016E3B">
              <w:rPr>
                <w:rStyle w:val="block"/>
                <w:rFonts w:ascii="Courier New" w:hAnsi="Courier New" w:cs="Courier New"/>
                <w:sz w:val="16"/>
              </w:rPr>
              <w:t>&lt;/</w:t>
            </w:r>
            <w:proofErr w:type="spellStart"/>
            <w:r w:rsidRPr="00016E3B">
              <w:rPr>
                <w:rStyle w:val="block"/>
                <w:rFonts w:ascii="Courier New" w:hAnsi="Courier New" w:cs="Courier New"/>
                <w:sz w:val="16"/>
              </w:rPr>
              <w:t>gpOBJECT</w:t>
            </w:r>
            <w:proofErr w:type="spellEnd"/>
            <w:r w:rsidRPr="00016E3B">
              <w:rPr>
                <w:rStyle w:val="block"/>
                <w:rFonts w:ascii="Courier New" w:hAnsi="Courier New" w:cs="Courier New"/>
                <w:sz w:val="16"/>
              </w:rPr>
              <w:t>&gt;</w:t>
            </w:r>
          </w:p>
          <w:p w14:paraId="4C347FC9" w14:textId="77777777" w:rsidR="00421D18" w:rsidRPr="00016E3B" w:rsidRDefault="00421D18" w:rsidP="00421D18">
            <w:pPr>
              <w:pStyle w:val="ListParagraph"/>
              <w:numPr>
                <w:ilvl w:val="0"/>
                <w:numId w:val="22"/>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6BEC054C">
              <w:rPr>
                <w:sz w:val="20"/>
                <w:szCs w:val="20"/>
                <w:lang w:eastAsia="en-US"/>
              </w:rPr>
              <w:t>An error relating to certificates may be displayed but is not indicative of a connectivity error so should be ignored at this point.</w:t>
            </w:r>
          </w:p>
          <w:p w14:paraId="151721A2" w14:textId="77777777" w:rsidR="00421D18" w:rsidRPr="00016E3B" w:rsidRDefault="00421D18" w:rsidP="00421D18">
            <w:pPr>
              <w:pStyle w:val="ListParagraph"/>
              <w:numPr>
                <w:ilvl w:val="0"/>
                <w:numId w:val="22"/>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lastRenderedPageBreak/>
              <w:t>A connectivity problem at this point is indicative of a problem with proxy settings, or if a proxy server is not being used with the IP routing.</w:t>
            </w:r>
          </w:p>
        </w:tc>
      </w:tr>
      <w:tr w:rsidR="00421D18" w:rsidRPr="00016E3B" w14:paraId="6C0EE3A2" w14:textId="77777777">
        <w:tc>
          <w:tcPr>
            <w:cnfStyle w:val="001000000000" w:firstRow="0" w:lastRow="0" w:firstColumn="1" w:lastColumn="0" w:oddVBand="0" w:evenVBand="0" w:oddHBand="0" w:evenHBand="0" w:firstRowFirstColumn="0" w:firstRowLastColumn="0" w:lastRowFirstColumn="0" w:lastRowLastColumn="0"/>
            <w:tcW w:w="704" w:type="dxa"/>
          </w:tcPr>
          <w:p w14:paraId="34DCB231" w14:textId="77777777" w:rsidR="00421D18" w:rsidRPr="00016E3B" w:rsidRDefault="00421D18">
            <w:pPr>
              <w:spacing w:after="0"/>
              <w:rPr>
                <w:sz w:val="20"/>
                <w:szCs w:val="20"/>
                <w:lang w:eastAsia="en-US"/>
              </w:rPr>
            </w:pPr>
            <w:r w:rsidRPr="00016E3B">
              <w:rPr>
                <w:sz w:val="20"/>
                <w:szCs w:val="20"/>
                <w:lang w:eastAsia="en-US"/>
              </w:rPr>
              <w:lastRenderedPageBreak/>
              <w:t>2</w:t>
            </w:r>
          </w:p>
        </w:tc>
        <w:tc>
          <w:tcPr>
            <w:tcW w:w="2835" w:type="dxa"/>
          </w:tcPr>
          <w:p w14:paraId="11ACC683" w14:textId="77777777" w:rsidR="00421D18" w:rsidRPr="00016E3B" w:rsidRDefault="00421D18">
            <w:pPr>
              <w:spacing w:after="0"/>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Install the Telnet Client (if not already present)</w:t>
            </w:r>
          </w:p>
        </w:tc>
        <w:tc>
          <w:tcPr>
            <w:tcW w:w="6315" w:type="dxa"/>
          </w:tcPr>
          <w:p w14:paraId="2C4858B9" w14:textId="77777777" w:rsidR="00421D18" w:rsidRPr="00016E3B" w:rsidRDefault="00421D18" w:rsidP="00421D18">
            <w:pPr>
              <w:pStyle w:val="ListParagraph"/>
              <w:numPr>
                <w:ilvl w:val="0"/>
                <w:numId w:val="24"/>
              </w:numPr>
              <w:spacing w:after="120"/>
              <w:ind w:left="460" w:hanging="284"/>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Open the </w:t>
            </w:r>
            <w:r w:rsidRPr="00016E3B">
              <w:rPr>
                <w:b/>
                <w:sz w:val="20"/>
                <w:szCs w:val="20"/>
                <w:lang w:eastAsia="en-US"/>
              </w:rPr>
              <w:t>Programs and Features</w:t>
            </w:r>
            <w:r w:rsidRPr="00016E3B">
              <w:rPr>
                <w:sz w:val="20"/>
                <w:szCs w:val="20"/>
                <w:lang w:eastAsia="en-US"/>
              </w:rPr>
              <w:t xml:space="preserve"> control panel applet</w:t>
            </w:r>
          </w:p>
          <w:p w14:paraId="6E806F78" w14:textId="77777777" w:rsidR="00421D18" w:rsidRPr="00016E3B" w:rsidRDefault="00421D18" w:rsidP="00421D18">
            <w:pPr>
              <w:pStyle w:val="ListParagraph"/>
              <w:numPr>
                <w:ilvl w:val="0"/>
                <w:numId w:val="24"/>
              </w:numPr>
              <w:spacing w:after="120"/>
              <w:ind w:left="460" w:hanging="284"/>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In the left sidebar click </w:t>
            </w:r>
            <w:r w:rsidRPr="00016E3B">
              <w:rPr>
                <w:b/>
                <w:sz w:val="20"/>
                <w:szCs w:val="20"/>
                <w:lang w:eastAsia="en-US"/>
              </w:rPr>
              <w:t>Turn Windows features on or off</w:t>
            </w:r>
          </w:p>
          <w:p w14:paraId="50414C9F" w14:textId="77777777" w:rsidR="00421D18" w:rsidRPr="00016E3B" w:rsidRDefault="00421D18" w:rsidP="00421D18">
            <w:pPr>
              <w:pStyle w:val="ListParagraph"/>
              <w:numPr>
                <w:ilvl w:val="0"/>
                <w:numId w:val="24"/>
              </w:numPr>
              <w:spacing w:after="120"/>
              <w:ind w:left="460" w:hanging="284"/>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Ensure the </w:t>
            </w:r>
            <w:r w:rsidRPr="00016E3B">
              <w:rPr>
                <w:b/>
                <w:sz w:val="20"/>
                <w:szCs w:val="20"/>
                <w:lang w:eastAsia="en-US"/>
              </w:rPr>
              <w:t>Telnet Client</w:t>
            </w:r>
            <w:r w:rsidRPr="00016E3B">
              <w:rPr>
                <w:sz w:val="20"/>
                <w:szCs w:val="20"/>
                <w:lang w:eastAsia="en-US"/>
              </w:rPr>
              <w:t xml:space="preserve"> item is checked</w:t>
            </w:r>
          </w:p>
          <w:p w14:paraId="74255DAE" w14:textId="77777777" w:rsidR="00421D18" w:rsidRPr="00016E3B" w:rsidRDefault="00421D18" w:rsidP="00421D18">
            <w:pPr>
              <w:pStyle w:val="ListParagraph"/>
              <w:numPr>
                <w:ilvl w:val="0"/>
                <w:numId w:val="24"/>
              </w:numPr>
              <w:spacing w:after="120"/>
              <w:ind w:left="460" w:hanging="284"/>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Click </w:t>
            </w:r>
            <w:r w:rsidRPr="00016E3B">
              <w:rPr>
                <w:b/>
                <w:sz w:val="20"/>
                <w:szCs w:val="20"/>
                <w:lang w:eastAsia="en-US"/>
              </w:rPr>
              <w:t>OK</w:t>
            </w:r>
          </w:p>
          <w:p w14:paraId="5887C7F5" w14:textId="77777777" w:rsidR="00421D18" w:rsidRPr="00016E3B" w:rsidRDefault="00421D18" w:rsidP="00421D18">
            <w:pPr>
              <w:pStyle w:val="ListParagraph"/>
              <w:numPr>
                <w:ilvl w:val="0"/>
                <w:numId w:val="24"/>
              </w:numPr>
              <w:spacing w:after="120"/>
              <w:ind w:left="460" w:hanging="284"/>
              <w:cnfStyle w:val="000000000000" w:firstRow="0" w:lastRow="0" w:firstColumn="0" w:lastColumn="0" w:oddVBand="0" w:evenVBand="0" w:oddHBand="0" w:evenHBand="0" w:firstRowFirstColumn="0" w:firstRowLastColumn="0" w:lastRowFirstColumn="0" w:lastRowLastColumn="0"/>
              <w:rPr>
                <w:sz w:val="20"/>
                <w:szCs w:val="20"/>
                <w:lang w:eastAsia="en-US"/>
              </w:rPr>
            </w:pPr>
            <w:r w:rsidRPr="00016E3B">
              <w:rPr>
                <w:sz w:val="20"/>
                <w:szCs w:val="20"/>
                <w:lang w:eastAsia="en-US"/>
              </w:rPr>
              <w:t xml:space="preserve">Close any confirmation windows, and the </w:t>
            </w:r>
            <w:r w:rsidRPr="00016E3B">
              <w:rPr>
                <w:b/>
                <w:sz w:val="20"/>
                <w:szCs w:val="20"/>
                <w:lang w:eastAsia="en-US"/>
              </w:rPr>
              <w:t>Programs and Features</w:t>
            </w:r>
            <w:r w:rsidRPr="00016E3B">
              <w:rPr>
                <w:sz w:val="20"/>
                <w:szCs w:val="20"/>
                <w:lang w:eastAsia="en-US"/>
              </w:rPr>
              <w:t xml:space="preserve"> applet</w:t>
            </w:r>
          </w:p>
        </w:tc>
      </w:tr>
      <w:tr w:rsidR="00421D18" w:rsidRPr="00016E3B" w14:paraId="0F3F7E0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23FB1B2" w14:textId="77777777" w:rsidR="00421D18" w:rsidRPr="00016E3B" w:rsidRDefault="00421D18">
            <w:pPr>
              <w:spacing w:after="0"/>
              <w:rPr>
                <w:sz w:val="20"/>
                <w:szCs w:val="20"/>
                <w:lang w:eastAsia="en-US"/>
              </w:rPr>
            </w:pPr>
            <w:r w:rsidRPr="00016E3B">
              <w:rPr>
                <w:sz w:val="20"/>
                <w:szCs w:val="20"/>
                <w:lang w:eastAsia="en-US"/>
              </w:rPr>
              <w:t>3</w:t>
            </w:r>
          </w:p>
        </w:tc>
        <w:tc>
          <w:tcPr>
            <w:tcW w:w="2835" w:type="dxa"/>
          </w:tcPr>
          <w:p w14:paraId="3090A63F" w14:textId="77777777" w:rsidR="00421D18" w:rsidRPr="00016E3B" w:rsidRDefault="00421D18">
            <w:pPr>
              <w:spacing w:after="0"/>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Check gas and </w:t>
            </w:r>
            <w:proofErr w:type="spellStart"/>
            <w:r w:rsidRPr="00016E3B">
              <w:rPr>
                <w:sz w:val="20"/>
                <w:szCs w:val="20"/>
                <w:lang w:eastAsia="en-US"/>
              </w:rPr>
              <w:t>ssb</w:t>
            </w:r>
            <w:proofErr w:type="spellEnd"/>
            <w:r w:rsidRPr="00016E3B">
              <w:rPr>
                <w:sz w:val="20"/>
                <w:szCs w:val="20"/>
                <w:lang w:eastAsia="en-US"/>
              </w:rPr>
              <w:t xml:space="preserve"> connectivity via telnet</w:t>
            </w:r>
          </w:p>
        </w:tc>
        <w:tc>
          <w:tcPr>
            <w:tcW w:w="6315" w:type="dxa"/>
          </w:tcPr>
          <w:p w14:paraId="38469BA6"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Press </w:t>
            </w:r>
            <w:r w:rsidRPr="00016E3B">
              <w:rPr>
                <w:b/>
                <w:sz w:val="20"/>
                <w:szCs w:val="20"/>
                <w:lang w:eastAsia="en-US"/>
              </w:rPr>
              <w:t xml:space="preserve">[Windows </w:t>
            </w:r>
            <w:proofErr w:type="gramStart"/>
            <w:r w:rsidRPr="00016E3B">
              <w:rPr>
                <w:b/>
                <w:sz w:val="20"/>
                <w:szCs w:val="20"/>
                <w:lang w:eastAsia="en-US"/>
              </w:rPr>
              <w:t>Key]+</w:t>
            </w:r>
            <w:proofErr w:type="gramEnd"/>
            <w:r w:rsidRPr="00016E3B">
              <w:rPr>
                <w:b/>
                <w:sz w:val="20"/>
                <w:szCs w:val="20"/>
                <w:lang w:eastAsia="en-US"/>
              </w:rPr>
              <w:t>R</w:t>
            </w:r>
          </w:p>
          <w:p w14:paraId="07CE0434"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Type </w:t>
            </w:r>
            <w:proofErr w:type="spellStart"/>
            <w:r w:rsidRPr="00016E3B">
              <w:rPr>
                <w:rFonts w:ascii="Courier New" w:hAnsi="Courier New" w:cs="Courier New"/>
                <w:sz w:val="20"/>
                <w:szCs w:val="20"/>
                <w:lang w:eastAsia="en-US"/>
              </w:rPr>
              <w:t>cmd</w:t>
            </w:r>
            <w:proofErr w:type="spellEnd"/>
            <w:r w:rsidRPr="00016E3B">
              <w:rPr>
                <w:sz w:val="20"/>
                <w:szCs w:val="20"/>
                <w:lang w:eastAsia="en-US"/>
              </w:rPr>
              <w:t xml:space="preserve"> and press </w:t>
            </w:r>
            <w:r w:rsidRPr="00016E3B">
              <w:rPr>
                <w:b/>
                <w:sz w:val="20"/>
                <w:szCs w:val="20"/>
                <w:lang w:eastAsia="en-US"/>
              </w:rPr>
              <w:t>Return</w:t>
            </w:r>
          </w:p>
          <w:p w14:paraId="0583EAA7"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Type </w:t>
            </w:r>
            <w:r w:rsidRPr="00016E3B">
              <w:rPr>
                <w:rFonts w:ascii="Courier New" w:hAnsi="Courier New" w:cs="Courier New"/>
                <w:sz w:val="20"/>
                <w:szCs w:val="20"/>
                <w:lang w:eastAsia="en-US"/>
              </w:rPr>
              <w:t>telnet gas.national.ncrs.nhs.uk 443</w:t>
            </w:r>
          </w:p>
          <w:p w14:paraId="30CDBF24"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The console should clear and there will be no response visible on screen.</w:t>
            </w:r>
          </w:p>
          <w:p w14:paraId="602AA3F0"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Press </w:t>
            </w:r>
            <w:proofErr w:type="gramStart"/>
            <w:r w:rsidRPr="00016E3B">
              <w:rPr>
                <w:b/>
                <w:sz w:val="20"/>
                <w:szCs w:val="20"/>
                <w:lang w:eastAsia="en-US"/>
              </w:rPr>
              <w:t>return</w:t>
            </w:r>
            <w:proofErr w:type="gramEnd"/>
            <w:r w:rsidRPr="00016E3B">
              <w:rPr>
                <w:sz w:val="20"/>
                <w:szCs w:val="20"/>
                <w:lang w:eastAsia="en-US"/>
              </w:rPr>
              <w:t xml:space="preserve"> a few times to exit the session</w:t>
            </w:r>
          </w:p>
          <w:p w14:paraId="5EE0228D"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An error is indicated by a response </w:t>
            </w:r>
            <w:proofErr w:type="gramStart"/>
            <w:r w:rsidRPr="00016E3B">
              <w:rPr>
                <w:sz w:val="20"/>
                <w:szCs w:val="20"/>
                <w:lang w:eastAsia="en-US"/>
              </w:rPr>
              <w:t>similar to</w:t>
            </w:r>
            <w:proofErr w:type="gramEnd"/>
            <w:r w:rsidRPr="00016E3B">
              <w:rPr>
                <w:sz w:val="20"/>
                <w:szCs w:val="20"/>
                <w:lang w:eastAsia="en-US"/>
              </w:rPr>
              <w:t>:</w:t>
            </w:r>
          </w:p>
          <w:p w14:paraId="579A586F" w14:textId="77777777" w:rsidR="00421D18" w:rsidRPr="00016E3B" w:rsidRDefault="00421D18">
            <w:pPr>
              <w:pBdr>
                <w:top w:val="single" w:sz="4" w:space="1" w:color="auto" w:shadow="1"/>
                <w:left w:val="single" w:sz="4" w:space="4" w:color="auto" w:shadow="1"/>
                <w:bottom w:val="single" w:sz="4" w:space="1" w:color="auto" w:shadow="1"/>
                <w:right w:val="single" w:sz="4" w:space="4" w:color="auto" w:shadow="1"/>
              </w:pBdr>
              <w:shd w:val="clear" w:color="auto" w:fill="FFCCCC"/>
              <w:spacing w:after="120"/>
              <w:ind w:left="505" w:right="253"/>
              <w:cnfStyle w:val="000000100000" w:firstRow="0" w:lastRow="0" w:firstColumn="0" w:lastColumn="0" w:oddVBand="0" w:evenVBand="0" w:oddHBand="1" w:evenHBand="0" w:firstRowFirstColumn="0" w:firstRowLastColumn="0" w:lastRowFirstColumn="0" w:lastRowLastColumn="0"/>
              <w:rPr>
                <w:rFonts w:ascii="Courier New" w:hAnsi="Courier New" w:cs="Courier New"/>
                <w:sz w:val="20"/>
                <w:szCs w:val="20"/>
                <w:lang w:eastAsia="en-US"/>
              </w:rPr>
            </w:pPr>
            <w:r w:rsidRPr="00016E3B">
              <w:rPr>
                <w:rFonts w:ascii="Courier New" w:hAnsi="Courier New" w:cs="Courier New"/>
                <w:sz w:val="20"/>
                <w:szCs w:val="20"/>
                <w:lang w:eastAsia="en-US"/>
              </w:rPr>
              <w:t>Connecting To gas.national.ncrs.nhs.uk...Could not open connection to the host, on port 443: Connect failed</w:t>
            </w:r>
          </w:p>
          <w:p w14:paraId="573F72AA"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 xml:space="preserve">Repeat the process for </w:t>
            </w:r>
            <w:r w:rsidRPr="00016E3B">
              <w:rPr>
                <w:rFonts w:ascii="Courier New" w:hAnsi="Courier New" w:cs="Courier New"/>
                <w:sz w:val="20"/>
                <w:szCs w:val="20"/>
                <w:lang w:eastAsia="en-US"/>
              </w:rPr>
              <w:t>sbapi.national.ncrs.nhs.uk</w:t>
            </w:r>
          </w:p>
          <w:p w14:paraId="381EC384" w14:textId="77777777" w:rsidR="00421D18" w:rsidRPr="00016E3B" w:rsidRDefault="00421D18" w:rsidP="00421D18">
            <w:pPr>
              <w:pStyle w:val="ListParagraph"/>
              <w:numPr>
                <w:ilvl w:val="0"/>
                <w:numId w:val="24"/>
              </w:numPr>
              <w:spacing w:after="120"/>
              <w:ind w:left="459" w:hanging="283"/>
              <w:cnfStyle w:val="000000100000" w:firstRow="0" w:lastRow="0" w:firstColumn="0" w:lastColumn="0" w:oddVBand="0" w:evenVBand="0" w:oddHBand="1" w:evenHBand="0" w:firstRowFirstColumn="0" w:firstRowLastColumn="0" w:lastRowFirstColumn="0" w:lastRowLastColumn="0"/>
              <w:rPr>
                <w:sz w:val="20"/>
                <w:szCs w:val="20"/>
                <w:lang w:eastAsia="en-US"/>
              </w:rPr>
            </w:pPr>
            <w:r w:rsidRPr="00016E3B">
              <w:rPr>
                <w:sz w:val="20"/>
                <w:szCs w:val="20"/>
                <w:lang w:eastAsia="en-US"/>
              </w:rPr>
              <w:t>An error at this stage suggests that there is a routing problem between the client and the gas service.  This might be expected if there is a proxy service in place between the client and the N3 network, unless a socks client such as ISA Firewall Client is installed and configured.</w:t>
            </w:r>
          </w:p>
        </w:tc>
      </w:tr>
    </w:tbl>
    <w:p w14:paraId="244079D9" w14:textId="184551A7" w:rsidR="738EDBC1" w:rsidRDefault="738EDBC1"/>
    <w:p w14:paraId="2EA14E01" w14:textId="35411B72" w:rsidR="00EF77DD" w:rsidRDefault="00EF77DD" w:rsidP="003128F1">
      <w:pPr>
        <w:pStyle w:val="Heading3"/>
      </w:pPr>
      <w:r>
        <w:t>No Popup Bubble After Logging In</w:t>
      </w:r>
    </w:p>
    <w:p w14:paraId="0F15B856" w14:textId="247D5A62" w:rsidR="00EF77DD" w:rsidRDefault="00EF77DD" w:rsidP="00EF77DD">
      <w:r>
        <w:t>It has been noted that on some Windows 10 1903</w:t>
      </w:r>
      <w:r w:rsidR="006C6AAF">
        <w:t xml:space="preserve"> and later</w:t>
      </w:r>
      <w:r>
        <w:t xml:space="preserve"> builds, the notification for Identity Agent is turned off by default for some reason, regardless of the option setting on earlier versions of the Windows 10 installation.</w:t>
      </w:r>
    </w:p>
    <w:p w14:paraId="42AB68FE" w14:textId="5C0A4E39" w:rsidR="00EF77DD" w:rsidRDefault="2F919FF8" w:rsidP="00EF77DD">
      <w:r>
        <w:t>If the popup notification is required, it can be re-enabled by following the steps below.</w:t>
      </w:r>
    </w:p>
    <w:p w14:paraId="0BEEB989" w14:textId="01F0CA23" w:rsidR="00EF77DD" w:rsidRDefault="00EF77DD" w:rsidP="00EF77DD">
      <w:r>
        <w:t>Click on the Windows icon</w:t>
      </w:r>
      <w:r>
        <w:br/>
        <w:t>Click on Settings</w:t>
      </w:r>
      <w:r>
        <w:br/>
        <w:t>Click on System</w:t>
      </w:r>
      <w:r>
        <w:br/>
        <w:t>Click on Notification and Actions</w:t>
      </w:r>
      <w:r>
        <w:br/>
        <w:t>Scroll down and toggle the button to On for Identity Agent</w:t>
      </w:r>
    </w:p>
    <w:p w14:paraId="46B685F2" w14:textId="77777777" w:rsidR="00DE2DFC" w:rsidRDefault="00DE2DFC" w:rsidP="00EF77DD"/>
    <w:p w14:paraId="36A677D9" w14:textId="37E877F6" w:rsidR="00286570" w:rsidRDefault="00286570" w:rsidP="00EF77DD"/>
    <w:p w14:paraId="6C4EDD86" w14:textId="12FF7A3A" w:rsidR="00286570" w:rsidRDefault="00286570" w:rsidP="00EF77DD">
      <w:r>
        <w:rPr>
          <w:noProof/>
          <w:color w:val="2B579A"/>
          <w:shd w:val="clear" w:color="auto" w:fill="E6E6E6"/>
          <w:lang w:eastAsia="en-GB"/>
        </w:rPr>
        <w:lastRenderedPageBreak/>
        <w:drawing>
          <wp:inline distT="0" distB="0" distL="0" distR="0" wp14:anchorId="6E00BE1C" wp14:editId="62059828">
            <wp:extent cx="4059384" cy="914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214590" cy="949361"/>
                    </a:xfrm>
                    <a:prstGeom prst="rect">
                      <a:avLst/>
                    </a:prstGeom>
                  </pic:spPr>
                </pic:pic>
              </a:graphicData>
            </a:graphic>
          </wp:inline>
        </w:drawing>
      </w:r>
    </w:p>
    <w:p w14:paraId="1967B92E" w14:textId="60199173" w:rsidR="00DB0B57" w:rsidRDefault="00286570">
      <w:r>
        <w:rPr>
          <w:noProof/>
        </w:rPr>
        <w:drawing>
          <wp:inline distT="0" distB="0" distL="0" distR="0" wp14:anchorId="4587F810" wp14:editId="07B35AF9">
            <wp:extent cx="3817620" cy="80148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1">
                      <a:extLst>
                        <a:ext uri="{28A0092B-C50C-407E-A947-70E740481C1C}">
                          <a14:useLocalDpi xmlns:a14="http://schemas.microsoft.com/office/drawing/2010/main" val="0"/>
                        </a:ext>
                      </a:extLst>
                    </a:blip>
                    <a:stretch>
                      <a:fillRect/>
                    </a:stretch>
                  </pic:blipFill>
                  <pic:spPr>
                    <a:xfrm>
                      <a:off x="0" y="0"/>
                      <a:ext cx="3817620" cy="801489"/>
                    </a:xfrm>
                    <a:prstGeom prst="rect">
                      <a:avLst/>
                    </a:prstGeom>
                  </pic:spPr>
                </pic:pic>
              </a:graphicData>
            </a:graphic>
          </wp:inline>
        </w:drawing>
      </w:r>
    </w:p>
    <w:p w14:paraId="42539A2B" w14:textId="41BC7F99" w:rsidR="738EDBC1" w:rsidRDefault="738EDBC1"/>
    <w:p w14:paraId="7B665CFC" w14:textId="1ACAFC82" w:rsidR="00DE2DFC" w:rsidRDefault="2337C525" w:rsidP="00DE7ABA">
      <w:pPr>
        <w:pStyle w:val="Heading1"/>
        <w:rPr>
          <w:rFonts w:eastAsia="Arial"/>
        </w:rPr>
      </w:pPr>
      <w:bookmarkStart w:id="66" w:name="_Support"/>
      <w:bookmarkStart w:id="67" w:name="_Toc184387922"/>
      <w:bookmarkStart w:id="68" w:name="_Toc159596986"/>
      <w:bookmarkEnd w:id="66"/>
      <w:r>
        <w:t>Support</w:t>
      </w:r>
      <w:bookmarkEnd w:id="67"/>
      <w:bookmarkEnd w:id="68"/>
    </w:p>
    <w:p w14:paraId="31FD4578" w14:textId="2744ADA7" w:rsidR="044D6AA0" w:rsidRDefault="00097422" w:rsidP="044D6AA0">
      <w:pPr>
        <w:tabs>
          <w:tab w:val="left" w:pos="2295"/>
        </w:tabs>
      </w:pPr>
      <w:r>
        <w:rPr>
          <w:rFonts w:cs="Arial"/>
          <w:noProof/>
          <w:color w:val="0F0F0F"/>
          <w:lang w:eastAsia="en-GB"/>
        </w:rPr>
        <mc:AlternateContent>
          <mc:Choice Requires="wps">
            <w:drawing>
              <wp:anchor distT="0" distB="0" distL="114300" distR="114300" simplePos="0" relativeHeight="251658241" behindDoc="0" locked="1" layoutInCell="1" allowOverlap="1" wp14:anchorId="10C696E5" wp14:editId="258EDBEA">
                <wp:simplePos x="0" y="0"/>
                <wp:positionH relativeFrom="margin">
                  <wp:posOffset>-635</wp:posOffset>
                </wp:positionH>
                <wp:positionV relativeFrom="paragraph">
                  <wp:align>bottom</wp:align>
                </wp:positionV>
                <wp:extent cx="6238240" cy="1685925"/>
                <wp:effectExtent l="0" t="0" r="0" b="0"/>
                <wp:wrapNone/>
                <wp:docPr id="48587100" name="Text Box 48587100"/>
                <wp:cNvGraphicFramePr/>
                <a:graphic xmlns:a="http://schemas.openxmlformats.org/drawingml/2006/main">
                  <a:graphicData uri="http://schemas.microsoft.com/office/word/2010/wordprocessingShape">
                    <wps:wsp>
                      <wps:cNvSpPr txBox="1"/>
                      <wps:spPr>
                        <a:xfrm>
                          <a:off x="0" y="0"/>
                          <a:ext cx="6238240" cy="1685925"/>
                        </a:xfrm>
                        <a:prstGeom prst="rect">
                          <a:avLst/>
                        </a:prstGeom>
                        <a:noFill/>
                        <a:ln w="6350">
                          <a:noFill/>
                        </a:ln>
                      </wps:spPr>
                      <wps:txbx>
                        <w:txbxContent>
                          <w:p w14:paraId="5B15FA5A" w14:textId="77777777" w:rsidR="00097422" w:rsidRPr="002103E6" w:rsidRDefault="00097422" w:rsidP="00097422">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75323438" w14:textId="77777777" w:rsidR="00097422" w:rsidRDefault="00097422" w:rsidP="00097422">
                            <w:r>
                              <w:t xml:space="preserve">Raise a ticket via the </w:t>
                            </w:r>
                            <w:hyperlink r:id="rId42" w:history="1">
                              <w:r w:rsidRPr="003D280D">
                                <w:rPr>
                                  <w:rStyle w:val="Hyperlink"/>
                                  <w:rFonts w:ascii="Arial" w:hAnsi="Arial"/>
                                </w:rPr>
                                <w:t>NHS Digital Customer Portal</w:t>
                              </w:r>
                            </w:hyperlink>
                            <w:r>
                              <w:t xml:space="preserve"> or</w:t>
                            </w:r>
                            <w:r w:rsidRPr="003107E3">
                              <w:t> email </w:t>
                            </w:r>
                            <w:hyperlink r:id="rId43" w:tgtFrame="_blank" w:history="1">
                              <w:r w:rsidRPr="003107E3">
                                <w:rPr>
                                  <w:rStyle w:val="Hyperlink"/>
                                  <w:rFonts w:ascii="Arial" w:hAnsi="Arial"/>
                                </w:rPr>
                                <w:t>ssd.nationalservicedesk@nhs.net</w:t>
                              </w:r>
                            </w:hyperlink>
                            <w:r w:rsidRPr="003107E3">
                              <w:t xml:space="preserve"> </w:t>
                            </w:r>
                          </w:p>
                          <w:p w14:paraId="220A4D45" w14:textId="77777777" w:rsidR="00097422" w:rsidRDefault="00097422" w:rsidP="00097422">
                            <w:r>
                              <w:t>Telephone</w:t>
                            </w:r>
                            <w:r w:rsidRPr="003107E3">
                              <w:t xml:space="preserve"> contact 0300 303 5035</w:t>
                            </w:r>
                          </w:p>
                          <w:p w14:paraId="169F1EE3" w14:textId="77777777" w:rsidR="006876F8" w:rsidRPr="006876F8" w:rsidRDefault="006876F8" w:rsidP="006876F8">
                            <w:pPr>
                              <w:rPr>
                                <w:b/>
                                <w:bCs/>
                              </w:rPr>
                            </w:pPr>
                            <w:r w:rsidRPr="006876F8">
                              <w:rPr>
                                <w:b/>
                                <w:bCs/>
                              </w:rPr>
                              <w:t>Alternatively write to:</w:t>
                            </w:r>
                          </w:p>
                          <w:p w14:paraId="4199252D" w14:textId="621CDE96" w:rsidR="006876F8" w:rsidRDefault="006876F8" w:rsidP="006876F8">
                            <w:r w:rsidRPr="006876F8">
                              <w:t>Iamplatforms@nhs.net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696E5" id="Text Box 48587100" o:spid="_x0000_s1027" type="#_x0000_t202" style="position:absolute;margin-left:-.05pt;margin-top:0;width:491.2pt;height:132.75pt;z-index:251658241;visibility:visible;mso-wrap-style:square;mso-width-percent:0;mso-height-percent:0;mso-wrap-distance-left:9pt;mso-wrap-distance-top:0;mso-wrap-distance-right:9pt;mso-wrap-distance-bottom:0;mso-position-horizontal:absolute;mso-position-horizontal-relative:margin;mso-position-vertical:bottom;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" filled="f" stroked="f" strokeweight=".5pt">
                <v:textbox>
                  <w:txbxContent>
                    <w:p w14:paraId="5B15FA5A" w14:textId="77777777" w:rsidR="00097422" w:rsidRPr="002103E6" w:rsidRDefault="00097422" w:rsidP="00097422">
                      <w:pPr>
                        <w:rPr>
                          <w:b/>
                          <w:bCs/>
                        </w:rPr>
                      </w:pPr>
                      <w:r w:rsidRPr="002103E6">
                        <w:rPr>
                          <w:b/>
                          <w:bCs/>
                        </w:rPr>
                        <w:t>For further</w:t>
                      </w:r>
                      <w:r>
                        <w:rPr>
                          <w:b/>
                          <w:bCs/>
                        </w:rPr>
                        <w:t xml:space="preserve"> support</w:t>
                      </w:r>
                      <w:r w:rsidRPr="002103E6">
                        <w:rPr>
                          <w:b/>
                          <w:bCs/>
                        </w:rPr>
                        <w:t xml:space="preserve"> </w:t>
                      </w:r>
                      <w:r>
                        <w:rPr>
                          <w:b/>
                          <w:bCs/>
                        </w:rPr>
                        <w:t>or more information,</w:t>
                      </w:r>
                      <w:r w:rsidRPr="002103E6">
                        <w:rPr>
                          <w:b/>
                          <w:bCs/>
                        </w:rPr>
                        <w:t xml:space="preserve"> please </w:t>
                      </w:r>
                      <w:r>
                        <w:rPr>
                          <w:b/>
                          <w:bCs/>
                        </w:rPr>
                        <w:t>use one of the following:</w:t>
                      </w:r>
                    </w:p>
                    <w:p w14:paraId="75323438" w14:textId="77777777" w:rsidR="00097422" w:rsidRDefault="00097422" w:rsidP="00097422">
                      <w:r>
                        <w:t xml:space="preserve">Raise a ticket via the </w:t>
                      </w:r>
                      <w:hyperlink r:id="rId44" w:history="1">
                        <w:r w:rsidRPr="003D280D">
                          <w:rPr>
                            <w:rStyle w:val="Hyperlink"/>
                            <w:rFonts w:ascii="Arial" w:hAnsi="Arial"/>
                          </w:rPr>
                          <w:t>NHS Digital Customer Portal</w:t>
                        </w:r>
                      </w:hyperlink>
                      <w:r>
                        <w:t xml:space="preserve"> or</w:t>
                      </w:r>
                      <w:r w:rsidRPr="003107E3">
                        <w:t> email </w:t>
                      </w:r>
                      <w:hyperlink r:id="rId45" w:tgtFrame="_blank" w:history="1">
                        <w:r w:rsidRPr="003107E3">
                          <w:rPr>
                            <w:rStyle w:val="Hyperlink"/>
                            <w:rFonts w:ascii="Arial" w:hAnsi="Arial"/>
                          </w:rPr>
                          <w:t>ssd.nationalservicedesk@nhs.net</w:t>
                        </w:r>
                      </w:hyperlink>
                      <w:r w:rsidRPr="003107E3">
                        <w:t xml:space="preserve"> </w:t>
                      </w:r>
                    </w:p>
                    <w:p w14:paraId="220A4D45" w14:textId="77777777" w:rsidR="00097422" w:rsidRDefault="00097422" w:rsidP="00097422">
                      <w:r>
                        <w:t>Telephone</w:t>
                      </w:r>
                      <w:r w:rsidRPr="003107E3">
                        <w:t xml:space="preserve"> contact 0300 303 5035</w:t>
                      </w:r>
                    </w:p>
                    <w:p w14:paraId="169F1EE3" w14:textId="77777777" w:rsidR="006876F8" w:rsidRPr="006876F8" w:rsidRDefault="006876F8" w:rsidP="006876F8">
                      <w:pPr>
                        <w:rPr>
                          <w:b/>
                          <w:bCs/>
                        </w:rPr>
                      </w:pPr>
                      <w:r w:rsidRPr="006876F8">
                        <w:rPr>
                          <w:b/>
                          <w:bCs/>
                        </w:rPr>
                        <w:t>Alternatively write to:</w:t>
                      </w:r>
                    </w:p>
                    <w:p w14:paraId="4199252D" w14:textId="621CDE96" w:rsidR="006876F8" w:rsidRDefault="006876F8" w:rsidP="006876F8">
                      <w:r w:rsidRPr="006876F8">
                        <w:t>Iamplatforms@nhs.net</w:t>
                      </w:r>
                    </w:p>
                  </w:txbxContent>
                </v:textbox>
                <w10:wrap anchorx="margin"/>
                <w10:anchorlock/>
              </v:shape>
            </w:pict>
          </mc:Fallback>
        </mc:AlternateContent>
      </w:r>
    </w:p>
    <w:sectPr w:rsidR="044D6AA0" w:rsidSect="00B04647">
      <w:headerReference w:type="default" r:id="rId46"/>
      <w:pgSz w:w="11906" w:h="16838"/>
      <w:pgMar w:top="1021" w:right="1021" w:bottom="1021" w:left="1021" w:header="45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CB9A7" w14:textId="77777777" w:rsidR="00F747A6" w:rsidRDefault="00F747A6" w:rsidP="000C24AF">
      <w:pPr>
        <w:spacing w:after="0"/>
      </w:pPr>
      <w:r>
        <w:separator/>
      </w:r>
    </w:p>
    <w:p w14:paraId="549B0014" w14:textId="77777777" w:rsidR="00F747A6" w:rsidRDefault="00F747A6"/>
    <w:p w14:paraId="595ED2E2" w14:textId="77777777" w:rsidR="00F747A6" w:rsidRDefault="00F747A6"/>
  </w:endnote>
  <w:endnote w:type="continuationSeparator" w:id="0">
    <w:p w14:paraId="48E69D26" w14:textId="77777777" w:rsidR="00F747A6" w:rsidRDefault="00F747A6" w:rsidP="000C24AF">
      <w:pPr>
        <w:spacing w:after="0"/>
      </w:pPr>
      <w:r>
        <w:continuationSeparator/>
      </w:r>
    </w:p>
    <w:p w14:paraId="5227904C" w14:textId="77777777" w:rsidR="00F747A6" w:rsidRDefault="00F747A6"/>
    <w:p w14:paraId="52D7971D" w14:textId="77777777" w:rsidR="00F747A6" w:rsidRDefault="00F747A6"/>
  </w:endnote>
  <w:endnote w:type="continuationNotice" w:id="1">
    <w:p w14:paraId="5DC8DF10" w14:textId="77777777" w:rsidR="00F747A6" w:rsidRDefault="00F747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8000000" w:usb3="00000000" w:csb0="00000001" w:csb1="00000000"/>
  </w:font>
  <w:font w:name="citrix">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88AD1" w14:textId="7454DF42" w:rsidR="008C78A1" w:rsidRDefault="008C78A1" w:rsidP="00361173">
    <w:pPr>
      <w:pStyle w:val="Footer"/>
    </w:pPr>
    <w:r w:rsidRPr="00BC003C">
      <w:t>Copyright © 202</w:t>
    </w:r>
    <w:r w:rsidR="00D83E2F">
      <w:t>4</w:t>
    </w:r>
    <w:r w:rsidRPr="00BC003C">
      <w:t xml:space="preserve"> NHS England</w:t>
    </w:r>
  </w:p>
  <w:p w14:paraId="64C8C5BF" w14:textId="51C6055C" w:rsidR="008C78A1" w:rsidRDefault="008C78A1" w:rsidP="003611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D3BAC" w14:textId="5A4A7678" w:rsidR="008C78A1" w:rsidRPr="0000416F" w:rsidRDefault="008C78A1" w:rsidP="00361173">
    <w:pPr>
      <w:pStyle w:val="Footer"/>
    </w:pPr>
    <w:r>
      <w:rPr>
        <w:noProof/>
        <w:color w:val="2B579A"/>
        <w:shd w:val="clear" w:color="auto" w:fill="E6E6E6"/>
        <w:lang w:eastAsia="en-GB"/>
      </w:rPr>
      <w:drawing>
        <wp:anchor distT="0" distB="0" distL="114300" distR="114300" simplePos="0" relativeHeight="251658241" behindDoc="1" locked="0" layoutInCell="1" allowOverlap="1" wp14:anchorId="1F1C8C2C" wp14:editId="311AC6D1">
          <wp:simplePos x="0" y="0"/>
          <wp:positionH relativeFrom="page">
            <wp:posOffset>-1151890</wp:posOffset>
          </wp:positionH>
          <wp:positionV relativeFrom="paragraph">
            <wp:posOffset>-4299585</wp:posOffset>
          </wp:positionV>
          <wp:extent cx="9025255" cy="977900"/>
          <wp:effectExtent l="0" t="0" r="0" b="0"/>
          <wp:wrapTight wrapText="bothSides">
            <wp:wrapPolygon edited="0">
              <wp:start x="91" y="2945"/>
              <wp:lineTo x="91" y="18935"/>
              <wp:lineTo x="20927" y="18935"/>
              <wp:lineTo x="20927" y="2945"/>
              <wp:lineTo x="91" y="2945"/>
            </wp:wrapPolygon>
          </wp:wrapTight>
          <wp:docPr id="1023278144" name="Picture 10232781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t>Copyright © 202</w:t>
    </w:r>
    <w:r w:rsidR="00893A5F">
      <w:t>4</w:t>
    </w:r>
    <w:r>
      <w:t xml:space="preserve"> NHS England</w:t>
    </w:r>
  </w:p>
  <w:p w14:paraId="580D0530" w14:textId="7AFE2559" w:rsidR="008C78A1" w:rsidRDefault="008C78A1" w:rsidP="00361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D715F" w14:textId="77777777" w:rsidR="00F747A6" w:rsidRDefault="00F747A6" w:rsidP="000C24AF">
      <w:pPr>
        <w:spacing w:after="0"/>
      </w:pPr>
      <w:r>
        <w:separator/>
      </w:r>
    </w:p>
    <w:p w14:paraId="075323BB" w14:textId="77777777" w:rsidR="00F747A6" w:rsidRDefault="00F747A6"/>
    <w:p w14:paraId="1B8E64B9" w14:textId="77777777" w:rsidR="00F747A6" w:rsidRDefault="00F747A6"/>
  </w:footnote>
  <w:footnote w:type="continuationSeparator" w:id="0">
    <w:p w14:paraId="5A16CD5F" w14:textId="77777777" w:rsidR="00F747A6" w:rsidRDefault="00F747A6" w:rsidP="000C24AF">
      <w:pPr>
        <w:spacing w:after="0"/>
      </w:pPr>
      <w:r>
        <w:continuationSeparator/>
      </w:r>
    </w:p>
    <w:p w14:paraId="37D19605" w14:textId="77777777" w:rsidR="00F747A6" w:rsidRDefault="00F747A6"/>
    <w:p w14:paraId="7E7515DB" w14:textId="77777777" w:rsidR="00F747A6" w:rsidRDefault="00F747A6"/>
  </w:footnote>
  <w:footnote w:type="continuationNotice" w:id="1">
    <w:p w14:paraId="29F93A8E" w14:textId="77777777" w:rsidR="00F747A6" w:rsidRDefault="00F747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8C5B9" w14:textId="77777777" w:rsidR="008C78A1" w:rsidRDefault="008C78A1" w:rsidP="00E5704B">
    <w:r>
      <w:rPr>
        <w:noProof/>
      </w:rPr>
      <w:t>3</w:t>
    </w:r>
  </w:p>
  <w:p w14:paraId="64C8C5BA" w14:textId="77777777" w:rsidR="008C78A1" w:rsidRDefault="008C78A1" w:rsidP="00E5704B"/>
  <w:p w14:paraId="64C8C5BB" w14:textId="77777777" w:rsidR="008C78A1" w:rsidRDefault="008C78A1" w:rsidP="00E5704B"/>
  <w:p w14:paraId="64C8C5BC" w14:textId="77777777" w:rsidR="008C78A1" w:rsidRDefault="008C78A1" w:rsidP="00E5704B"/>
  <w:p w14:paraId="64C8C5BD" w14:textId="77777777" w:rsidR="008C78A1" w:rsidRDefault="008C78A1" w:rsidP="00E570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8C5C0" w14:textId="134F5832" w:rsidR="008C78A1" w:rsidRDefault="008C78A1" w:rsidP="00F5718C">
    <w:r>
      <w:rPr>
        <w:rFonts w:asciiTheme="minorHAnsi" w:hAnsiTheme="minorHAnsi"/>
        <w:b/>
        <w:bCs/>
        <w:noProof/>
        <w:color w:val="2B579A"/>
        <w:shd w:val="clear" w:color="auto" w:fill="E6E6E6"/>
        <w:lang w:eastAsia="en-GB"/>
      </w:rPr>
      <w:drawing>
        <wp:anchor distT="0" distB="0" distL="114300" distR="114300" simplePos="0" relativeHeight="251658240" behindDoc="1" locked="0" layoutInCell="1" allowOverlap="1" wp14:anchorId="79814305" wp14:editId="5CD2E44F">
          <wp:simplePos x="0" y="0"/>
          <wp:positionH relativeFrom="page">
            <wp:align>right</wp:align>
          </wp:positionH>
          <wp:positionV relativeFrom="paragraph">
            <wp:posOffset>-286385</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322666534" name="Picture 3226665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8C5C3" w14:textId="2DDFA65C" w:rsidR="008C78A1" w:rsidRDefault="00000000" w:rsidP="00DD77F0">
    <w:pPr>
      <w:pStyle w:val="Header"/>
    </w:pPr>
    <w:sdt>
      <w:sdtPr>
        <w:alias w:val="Title"/>
        <w:tag w:val="title"/>
        <w:id w:val="-644359137"/>
        <w:placeholder>
          <w:docPart w:val="7B88A6B9F72246A5899C281F00B153DC"/>
        </w:placeholder>
        <w:text/>
      </w:sdtPr>
      <w:sdtContent>
        <w:r w:rsidR="143714EF">
          <w:t xml:space="preserve">NHS Digital Identity Agent </w:t>
        </w:r>
        <w:r w:rsidR="005F6BF2">
          <w:t>v2.4.6.0</w:t>
        </w:r>
        <w:r w:rsidR="143714EF">
          <w:t xml:space="preserve"> Administrators Guide</w:t>
        </w:r>
      </w:sdtContent>
    </w:sdt>
  </w:p>
  <w:p w14:paraId="64C8C5C4" w14:textId="77777777" w:rsidR="008C78A1" w:rsidRPr="001D243C" w:rsidRDefault="008C78A1" w:rsidP="00694FC4">
    <w:pPr>
      <w:tabs>
        <w:tab w:val="left" w:pos="2682"/>
      </w:tabs>
    </w:pP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1F4"/>
    <w:multiLevelType w:val="multilevel"/>
    <w:tmpl w:val="1018B3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F83234"/>
    <w:multiLevelType w:val="hybridMultilevel"/>
    <w:tmpl w:val="7246828A"/>
    <w:lvl w:ilvl="0" w:tplc="91CE2B00">
      <w:start w:val="1"/>
      <w:numFmt w:val="bullet"/>
      <w:pStyle w:val="Bullet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B0339"/>
    <w:multiLevelType w:val="hybridMultilevel"/>
    <w:tmpl w:val="8ACE7F68"/>
    <w:lvl w:ilvl="0" w:tplc="579C8BDC">
      <w:start w:val="1"/>
      <w:numFmt w:val="bullet"/>
      <w:lvlText w:val=""/>
      <w:lvlJc w:val="left"/>
      <w:pPr>
        <w:ind w:left="720" w:hanging="360"/>
      </w:pPr>
      <w:rPr>
        <w:rFonts w:ascii="Symbol" w:hAnsi="Symbol" w:hint="default"/>
        <w:color w:val="auto"/>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D0494"/>
    <w:multiLevelType w:val="hybridMultilevel"/>
    <w:tmpl w:val="FFFFFFFF"/>
    <w:lvl w:ilvl="0" w:tplc="CC22D154">
      <w:start w:val="1"/>
      <w:numFmt w:val="bullet"/>
      <w:lvlText w:val="·"/>
      <w:lvlJc w:val="left"/>
      <w:pPr>
        <w:ind w:left="720" w:hanging="360"/>
      </w:pPr>
      <w:rPr>
        <w:rFonts w:ascii="Symbol" w:hAnsi="Symbol" w:hint="default"/>
      </w:rPr>
    </w:lvl>
    <w:lvl w:ilvl="1" w:tplc="37DAF86E">
      <w:start w:val="1"/>
      <w:numFmt w:val="bullet"/>
      <w:lvlText w:val="o"/>
      <w:lvlJc w:val="left"/>
      <w:pPr>
        <w:ind w:left="1440" w:hanging="360"/>
      </w:pPr>
      <w:rPr>
        <w:rFonts w:ascii="Courier New" w:hAnsi="Courier New" w:hint="default"/>
      </w:rPr>
    </w:lvl>
    <w:lvl w:ilvl="2" w:tplc="3B0825AC">
      <w:start w:val="1"/>
      <w:numFmt w:val="bullet"/>
      <w:lvlText w:val=""/>
      <w:lvlJc w:val="left"/>
      <w:pPr>
        <w:ind w:left="2160" w:hanging="360"/>
      </w:pPr>
      <w:rPr>
        <w:rFonts w:ascii="Wingdings" w:hAnsi="Wingdings" w:hint="default"/>
      </w:rPr>
    </w:lvl>
    <w:lvl w:ilvl="3" w:tplc="AEAC818A">
      <w:start w:val="1"/>
      <w:numFmt w:val="bullet"/>
      <w:lvlText w:val=""/>
      <w:lvlJc w:val="left"/>
      <w:pPr>
        <w:ind w:left="2880" w:hanging="360"/>
      </w:pPr>
      <w:rPr>
        <w:rFonts w:ascii="Symbol" w:hAnsi="Symbol" w:hint="default"/>
      </w:rPr>
    </w:lvl>
    <w:lvl w:ilvl="4" w:tplc="1CE4AB06">
      <w:start w:val="1"/>
      <w:numFmt w:val="bullet"/>
      <w:lvlText w:val="o"/>
      <w:lvlJc w:val="left"/>
      <w:pPr>
        <w:ind w:left="3600" w:hanging="360"/>
      </w:pPr>
      <w:rPr>
        <w:rFonts w:ascii="Courier New" w:hAnsi="Courier New" w:hint="default"/>
      </w:rPr>
    </w:lvl>
    <w:lvl w:ilvl="5" w:tplc="82EACB52">
      <w:start w:val="1"/>
      <w:numFmt w:val="bullet"/>
      <w:lvlText w:val=""/>
      <w:lvlJc w:val="left"/>
      <w:pPr>
        <w:ind w:left="4320" w:hanging="360"/>
      </w:pPr>
      <w:rPr>
        <w:rFonts w:ascii="Wingdings" w:hAnsi="Wingdings" w:hint="default"/>
      </w:rPr>
    </w:lvl>
    <w:lvl w:ilvl="6" w:tplc="AB9E5D98">
      <w:start w:val="1"/>
      <w:numFmt w:val="bullet"/>
      <w:lvlText w:val=""/>
      <w:lvlJc w:val="left"/>
      <w:pPr>
        <w:ind w:left="5040" w:hanging="360"/>
      </w:pPr>
      <w:rPr>
        <w:rFonts w:ascii="Symbol" w:hAnsi="Symbol" w:hint="default"/>
      </w:rPr>
    </w:lvl>
    <w:lvl w:ilvl="7" w:tplc="00C4A416">
      <w:start w:val="1"/>
      <w:numFmt w:val="bullet"/>
      <w:lvlText w:val="o"/>
      <w:lvlJc w:val="left"/>
      <w:pPr>
        <w:ind w:left="5760" w:hanging="360"/>
      </w:pPr>
      <w:rPr>
        <w:rFonts w:ascii="Courier New" w:hAnsi="Courier New" w:hint="default"/>
      </w:rPr>
    </w:lvl>
    <w:lvl w:ilvl="8" w:tplc="4E6E2F5E">
      <w:start w:val="1"/>
      <w:numFmt w:val="bullet"/>
      <w:lvlText w:val=""/>
      <w:lvlJc w:val="left"/>
      <w:pPr>
        <w:ind w:left="6480" w:hanging="360"/>
      </w:pPr>
      <w:rPr>
        <w:rFonts w:ascii="Wingdings" w:hAnsi="Wingdings" w:hint="default"/>
      </w:rPr>
    </w:lvl>
  </w:abstractNum>
  <w:abstractNum w:abstractNumId="4" w15:restartNumberingAfterBreak="0">
    <w:nsid w:val="0D3D150C"/>
    <w:multiLevelType w:val="hybridMultilevel"/>
    <w:tmpl w:val="69A41B0E"/>
    <w:lvl w:ilvl="0" w:tplc="8416AD06">
      <w:start w:val="1"/>
      <w:numFmt w:val="decimal"/>
      <w:lvlText w:val="%1)"/>
      <w:lvlJc w:val="left"/>
      <w:pPr>
        <w:ind w:left="720" w:hanging="360"/>
      </w:pPr>
      <w:rPr>
        <w:rFonts w:ascii="Arial" w:hAnsi="Arial" w:cs="Arial" w:hint="default"/>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0FEE4DC6"/>
    <w:multiLevelType w:val="multilevel"/>
    <w:tmpl w:val="B2C6C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D8D3CE"/>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6805DD6"/>
    <w:multiLevelType w:val="hybridMultilevel"/>
    <w:tmpl w:val="475AD3B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C24C83"/>
    <w:multiLevelType w:val="hybridMultilevel"/>
    <w:tmpl w:val="FD449CA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534961"/>
    <w:multiLevelType w:val="hybridMultilevel"/>
    <w:tmpl w:val="EAD48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9B6B6E"/>
    <w:multiLevelType w:val="hybridMultilevel"/>
    <w:tmpl w:val="74185B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A0E53"/>
    <w:multiLevelType w:val="hybridMultilevel"/>
    <w:tmpl w:val="9CF62656"/>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1A0676"/>
    <w:multiLevelType w:val="hybridMultilevel"/>
    <w:tmpl w:val="38B84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CB0C16"/>
    <w:multiLevelType w:val="hybridMultilevel"/>
    <w:tmpl w:val="3DEE2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E81E8F"/>
    <w:multiLevelType w:val="multilevel"/>
    <w:tmpl w:val="40E62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8B14609"/>
    <w:multiLevelType w:val="hybridMultilevel"/>
    <w:tmpl w:val="FFCA8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DA4B37"/>
    <w:multiLevelType w:val="hybridMultilevel"/>
    <w:tmpl w:val="3A08A100"/>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8A4A93"/>
    <w:multiLevelType w:val="hybridMultilevel"/>
    <w:tmpl w:val="70468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9C34D0"/>
    <w:multiLevelType w:val="hybridMultilevel"/>
    <w:tmpl w:val="A920C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142438"/>
    <w:multiLevelType w:val="hybridMultilevel"/>
    <w:tmpl w:val="A950E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D26FF4"/>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7A577DD"/>
    <w:multiLevelType w:val="multilevel"/>
    <w:tmpl w:val="2CD09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E5C1AFA"/>
    <w:multiLevelType w:val="hybridMultilevel"/>
    <w:tmpl w:val="7B087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CC4DA7"/>
    <w:multiLevelType w:val="hybridMultilevel"/>
    <w:tmpl w:val="78921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933305"/>
    <w:multiLevelType w:val="hybridMultilevel"/>
    <w:tmpl w:val="2FD6AB98"/>
    <w:lvl w:ilvl="0" w:tplc="08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47FABCD0"/>
    <w:multiLevelType w:val="multilevel"/>
    <w:tmpl w:val="0484A0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C105069"/>
    <w:multiLevelType w:val="hybridMultilevel"/>
    <w:tmpl w:val="245E9A2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E07A6D"/>
    <w:multiLevelType w:val="hybridMultilevel"/>
    <w:tmpl w:val="462C6F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D50474C"/>
    <w:multiLevelType w:val="hybridMultilevel"/>
    <w:tmpl w:val="783C2DF6"/>
    <w:lvl w:ilvl="0" w:tplc="A7D662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2D5BFC"/>
    <w:multiLevelType w:val="hybridMultilevel"/>
    <w:tmpl w:val="45D8E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64EE20"/>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1957A39"/>
    <w:multiLevelType w:val="hybridMultilevel"/>
    <w:tmpl w:val="7B446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18B5CE"/>
    <w:multiLevelType w:val="hybridMultilevel"/>
    <w:tmpl w:val="06066AD6"/>
    <w:lvl w:ilvl="0" w:tplc="2B026B0E">
      <w:start w:val="1"/>
      <w:numFmt w:val="decimal"/>
      <w:lvlText w:val="%1."/>
      <w:lvlJc w:val="left"/>
      <w:pPr>
        <w:ind w:left="720" w:hanging="360"/>
      </w:pPr>
    </w:lvl>
    <w:lvl w:ilvl="1" w:tplc="8C4A6B7C">
      <w:start w:val="1"/>
      <w:numFmt w:val="lowerLetter"/>
      <w:lvlText w:val="%2."/>
      <w:lvlJc w:val="left"/>
      <w:pPr>
        <w:ind w:left="1440" w:hanging="360"/>
      </w:pPr>
    </w:lvl>
    <w:lvl w:ilvl="2" w:tplc="E3EECBD8">
      <w:start w:val="1"/>
      <w:numFmt w:val="lowerRoman"/>
      <w:lvlText w:val="%3."/>
      <w:lvlJc w:val="right"/>
      <w:pPr>
        <w:ind w:left="2160" w:hanging="180"/>
      </w:pPr>
    </w:lvl>
    <w:lvl w:ilvl="3" w:tplc="C960E106">
      <w:start w:val="1"/>
      <w:numFmt w:val="decimal"/>
      <w:lvlText w:val="%4."/>
      <w:lvlJc w:val="left"/>
      <w:pPr>
        <w:ind w:left="2880" w:hanging="360"/>
      </w:pPr>
    </w:lvl>
    <w:lvl w:ilvl="4" w:tplc="3EA24D10">
      <w:start w:val="1"/>
      <w:numFmt w:val="lowerLetter"/>
      <w:lvlText w:val="%5."/>
      <w:lvlJc w:val="left"/>
      <w:pPr>
        <w:ind w:left="3600" w:hanging="360"/>
      </w:pPr>
    </w:lvl>
    <w:lvl w:ilvl="5" w:tplc="D6CA8D0C">
      <w:start w:val="1"/>
      <w:numFmt w:val="lowerRoman"/>
      <w:lvlText w:val="%6."/>
      <w:lvlJc w:val="right"/>
      <w:pPr>
        <w:ind w:left="4320" w:hanging="180"/>
      </w:pPr>
    </w:lvl>
    <w:lvl w:ilvl="6" w:tplc="AFB8BBFC">
      <w:start w:val="1"/>
      <w:numFmt w:val="decimal"/>
      <w:lvlText w:val="%7."/>
      <w:lvlJc w:val="left"/>
      <w:pPr>
        <w:ind w:left="5040" w:hanging="360"/>
      </w:pPr>
    </w:lvl>
    <w:lvl w:ilvl="7" w:tplc="2EEC9648">
      <w:start w:val="1"/>
      <w:numFmt w:val="lowerLetter"/>
      <w:lvlText w:val="%8."/>
      <w:lvlJc w:val="left"/>
      <w:pPr>
        <w:ind w:left="5760" w:hanging="360"/>
      </w:pPr>
    </w:lvl>
    <w:lvl w:ilvl="8" w:tplc="E326ED22">
      <w:start w:val="1"/>
      <w:numFmt w:val="lowerRoman"/>
      <w:lvlText w:val="%9."/>
      <w:lvlJc w:val="right"/>
      <w:pPr>
        <w:ind w:left="6480" w:hanging="180"/>
      </w:pPr>
    </w:lvl>
  </w:abstractNum>
  <w:abstractNum w:abstractNumId="33" w15:restartNumberingAfterBreak="0">
    <w:nsid w:val="572DA0FE"/>
    <w:multiLevelType w:val="hybridMultilevel"/>
    <w:tmpl w:val="B86456C8"/>
    <w:lvl w:ilvl="0" w:tplc="890E702C">
      <w:start w:val="1"/>
      <w:numFmt w:val="bullet"/>
      <w:lvlText w:val="·"/>
      <w:lvlJc w:val="left"/>
      <w:pPr>
        <w:ind w:left="720" w:hanging="360"/>
      </w:pPr>
      <w:rPr>
        <w:rFonts w:ascii="Symbol" w:hAnsi="Symbol" w:hint="default"/>
      </w:rPr>
    </w:lvl>
    <w:lvl w:ilvl="1" w:tplc="A390501E">
      <w:start w:val="1"/>
      <w:numFmt w:val="bullet"/>
      <w:lvlText w:val="o"/>
      <w:lvlJc w:val="left"/>
      <w:pPr>
        <w:ind w:left="1440" w:hanging="360"/>
      </w:pPr>
      <w:rPr>
        <w:rFonts w:ascii="Courier New" w:hAnsi="Courier New" w:hint="default"/>
      </w:rPr>
    </w:lvl>
    <w:lvl w:ilvl="2" w:tplc="EACE60A0">
      <w:start w:val="1"/>
      <w:numFmt w:val="bullet"/>
      <w:lvlText w:val=""/>
      <w:lvlJc w:val="left"/>
      <w:pPr>
        <w:ind w:left="2160" w:hanging="360"/>
      </w:pPr>
      <w:rPr>
        <w:rFonts w:ascii="Wingdings" w:hAnsi="Wingdings" w:hint="default"/>
      </w:rPr>
    </w:lvl>
    <w:lvl w:ilvl="3" w:tplc="527E3ADA">
      <w:start w:val="1"/>
      <w:numFmt w:val="bullet"/>
      <w:lvlText w:val=""/>
      <w:lvlJc w:val="left"/>
      <w:pPr>
        <w:ind w:left="2880" w:hanging="360"/>
      </w:pPr>
      <w:rPr>
        <w:rFonts w:ascii="Symbol" w:hAnsi="Symbol" w:hint="default"/>
      </w:rPr>
    </w:lvl>
    <w:lvl w:ilvl="4" w:tplc="50CE86A4">
      <w:start w:val="1"/>
      <w:numFmt w:val="bullet"/>
      <w:lvlText w:val="o"/>
      <w:lvlJc w:val="left"/>
      <w:pPr>
        <w:ind w:left="3600" w:hanging="360"/>
      </w:pPr>
      <w:rPr>
        <w:rFonts w:ascii="Courier New" w:hAnsi="Courier New" w:hint="default"/>
      </w:rPr>
    </w:lvl>
    <w:lvl w:ilvl="5" w:tplc="D5CEC840">
      <w:start w:val="1"/>
      <w:numFmt w:val="bullet"/>
      <w:lvlText w:val=""/>
      <w:lvlJc w:val="left"/>
      <w:pPr>
        <w:ind w:left="4320" w:hanging="360"/>
      </w:pPr>
      <w:rPr>
        <w:rFonts w:ascii="Wingdings" w:hAnsi="Wingdings" w:hint="default"/>
      </w:rPr>
    </w:lvl>
    <w:lvl w:ilvl="6" w:tplc="BFBAEA1A">
      <w:start w:val="1"/>
      <w:numFmt w:val="bullet"/>
      <w:lvlText w:val=""/>
      <w:lvlJc w:val="left"/>
      <w:pPr>
        <w:ind w:left="5040" w:hanging="360"/>
      </w:pPr>
      <w:rPr>
        <w:rFonts w:ascii="Symbol" w:hAnsi="Symbol" w:hint="default"/>
      </w:rPr>
    </w:lvl>
    <w:lvl w:ilvl="7" w:tplc="70D64F28">
      <w:start w:val="1"/>
      <w:numFmt w:val="bullet"/>
      <w:lvlText w:val="o"/>
      <w:lvlJc w:val="left"/>
      <w:pPr>
        <w:ind w:left="5760" w:hanging="360"/>
      </w:pPr>
      <w:rPr>
        <w:rFonts w:ascii="Courier New" w:hAnsi="Courier New" w:hint="default"/>
      </w:rPr>
    </w:lvl>
    <w:lvl w:ilvl="8" w:tplc="392CC0D4">
      <w:start w:val="1"/>
      <w:numFmt w:val="bullet"/>
      <w:lvlText w:val=""/>
      <w:lvlJc w:val="left"/>
      <w:pPr>
        <w:ind w:left="6480" w:hanging="360"/>
      </w:pPr>
      <w:rPr>
        <w:rFonts w:ascii="Wingdings" w:hAnsi="Wingdings" w:hint="default"/>
      </w:rPr>
    </w:lvl>
  </w:abstractNum>
  <w:abstractNum w:abstractNumId="34" w15:restartNumberingAfterBreak="0">
    <w:nsid w:val="5ADE5244"/>
    <w:multiLevelType w:val="hybridMultilevel"/>
    <w:tmpl w:val="DC4CD5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C6FA7D"/>
    <w:multiLevelType w:val="hybridMultilevel"/>
    <w:tmpl w:val="FFFFFFFF"/>
    <w:lvl w:ilvl="0" w:tplc="FFFFFFFF">
      <w:start w:val="1"/>
      <w:numFmt w:val="decimal"/>
      <w:lvlText w:val="%1."/>
      <w:lvlJc w:val="left"/>
      <w:pPr>
        <w:ind w:left="720" w:hanging="360"/>
      </w:pPr>
    </w:lvl>
    <w:lvl w:ilvl="1" w:tplc="08144D3A">
      <w:start w:val="1"/>
      <w:numFmt w:val="lowerLetter"/>
      <w:lvlText w:val="%2."/>
      <w:lvlJc w:val="left"/>
      <w:pPr>
        <w:ind w:left="1440" w:hanging="360"/>
      </w:pPr>
    </w:lvl>
    <w:lvl w:ilvl="2" w:tplc="04D01FCA">
      <w:start w:val="1"/>
      <w:numFmt w:val="lowerRoman"/>
      <w:lvlText w:val="%3."/>
      <w:lvlJc w:val="right"/>
      <w:pPr>
        <w:ind w:left="2160" w:hanging="180"/>
      </w:pPr>
    </w:lvl>
    <w:lvl w:ilvl="3" w:tplc="FA1CA5E6">
      <w:start w:val="1"/>
      <w:numFmt w:val="decimal"/>
      <w:lvlText w:val="%4."/>
      <w:lvlJc w:val="left"/>
      <w:pPr>
        <w:ind w:left="2880" w:hanging="360"/>
      </w:pPr>
    </w:lvl>
    <w:lvl w:ilvl="4" w:tplc="EA3EEA48">
      <w:start w:val="1"/>
      <w:numFmt w:val="lowerLetter"/>
      <w:lvlText w:val="%5."/>
      <w:lvlJc w:val="left"/>
      <w:pPr>
        <w:ind w:left="3600" w:hanging="360"/>
      </w:pPr>
    </w:lvl>
    <w:lvl w:ilvl="5" w:tplc="7758087C">
      <w:start w:val="1"/>
      <w:numFmt w:val="lowerRoman"/>
      <w:lvlText w:val="%6."/>
      <w:lvlJc w:val="right"/>
      <w:pPr>
        <w:ind w:left="4320" w:hanging="180"/>
      </w:pPr>
    </w:lvl>
    <w:lvl w:ilvl="6" w:tplc="F020B74A">
      <w:start w:val="1"/>
      <w:numFmt w:val="decimal"/>
      <w:lvlText w:val="%7."/>
      <w:lvlJc w:val="left"/>
      <w:pPr>
        <w:ind w:left="5040" w:hanging="360"/>
      </w:pPr>
    </w:lvl>
    <w:lvl w:ilvl="7" w:tplc="2EC49308">
      <w:start w:val="1"/>
      <w:numFmt w:val="lowerLetter"/>
      <w:lvlText w:val="%8."/>
      <w:lvlJc w:val="left"/>
      <w:pPr>
        <w:ind w:left="5760" w:hanging="360"/>
      </w:pPr>
    </w:lvl>
    <w:lvl w:ilvl="8" w:tplc="474A6036">
      <w:start w:val="1"/>
      <w:numFmt w:val="lowerRoman"/>
      <w:lvlText w:val="%9."/>
      <w:lvlJc w:val="right"/>
      <w:pPr>
        <w:ind w:left="6480" w:hanging="180"/>
      </w:pPr>
    </w:lvl>
  </w:abstractNum>
  <w:abstractNum w:abstractNumId="36" w15:restartNumberingAfterBreak="0">
    <w:nsid w:val="63422FDD"/>
    <w:multiLevelType w:val="hybridMultilevel"/>
    <w:tmpl w:val="E53CEF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CE2322"/>
    <w:multiLevelType w:val="hybridMultilevel"/>
    <w:tmpl w:val="FFFFFFFF"/>
    <w:lvl w:ilvl="0" w:tplc="FC68DFD8">
      <w:start w:val="1"/>
      <w:numFmt w:val="bullet"/>
      <w:lvlText w:val="·"/>
      <w:lvlJc w:val="left"/>
      <w:pPr>
        <w:ind w:left="720" w:hanging="360"/>
      </w:pPr>
      <w:rPr>
        <w:rFonts w:ascii="Symbol" w:hAnsi="Symbol" w:hint="default"/>
      </w:rPr>
    </w:lvl>
    <w:lvl w:ilvl="1" w:tplc="E68AC5DC">
      <w:start w:val="1"/>
      <w:numFmt w:val="bullet"/>
      <w:lvlText w:val="o"/>
      <w:lvlJc w:val="left"/>
      <w:pPr>
        <w:ind w:left="1440" w:hanging="360"/>
      </w:pPr>
      <w:rPr>
        <w:rFonts w:ascii="Courier New" w:hAnsi="Courier New" w:hint="default"/>
      </w:rPr>
    </w:lvl>
    <w:lvl w:ilvl="2" w:tplc="3B661564">
      <w:start w:val="1"/>
      <w:numFmt w:val="bullet"/>
      <w:lvlText w:val=""/>
      <w:lvlJc w:val="left"/>
      <w:pPr>
        <w:ind w:left="2160" w:hanging="360"/>
      </w:pPr>
      <w:rPr>
        <w:rFonts w:ascii="Wingdings" w:hAnsi="Wingdings" w:hint="default"/>
      </w:rPr>
    </w:lvl>
    <w:lvl w:ilvl="3" w:tplc="DDC4428E">
      <w:start w:val="1"/>
      <w:numFmt w:val="bullet"/>
      <w:lvlText w:val=""/>
      <w:lvlJc w:val="left"/>
      <w:pPr>
        <w:ind w:left="2880" w:hanging="360"/>
      </w:pPr>
      <w:rPr>
        <w:rFonts w:ascii="Symbol" w:hAnsi="Symbol" w:hint="default"/>
      </w:rPr>
    </w:lvl>
    <w:lvl w:ilvl="4" w:tplc="BA1C3586">
      <w:start w:val="1"/>
      <w:numFmt w:val="bullet"/>
      <w:lvlText w:val="o"/>
      <w:lvlJc w:val="left"/>
      <w:pPr>
        <w:ind w:left="3600" w:hanging="360"/>
      </w:pPr>
      <w:rPr>
        <w:rFonts w:ascii="Courier New" w:hAnsi="Courier New" w:hint="default"/>
      </w:rPr>
    </w:lvl>
    <w:lvl w:ilvl="5" w:tplc="A7FE49F6">
      <w:start w:val="1"/>
      <w:numFmt w:val="bullet"/>
      <w:lvlText w:val=""/>
      <w:lvlJc w:val="left"/>
      <w:pPr>
        <w:ind w:left="4320" w:hanging="360"/>
      </w:pPr>
      <w:rPr>
        <w:rFonts w:ascii="Wingdings" w:hAnsi="Wingdings" w:hint="default"/>
      </w:rPr>
    </w:lvl>
    <w:lvl w:ilvl="6" w:tplc="AF8E5650">
      <w:start w:val="1"/>
      <w:numFmt w:val="bullet"/>
      <w:lvlText w:val=""/>
      <w:lvlJc w:val="left"/>
      <w:pPr>
        <w:ind w:left="5040" w:hanging="360"/>
      </w:pPr>
      <w:rPr>
        <w:rFonts w:ascii="Symbol" w:hAnsi="Symbol" w:hint="default"/>
      </w:rPr>
    </w:lvl>
    <w:lvl w:ilvl="7" w:tplc="A9325EDA">
      <w:start w:val="1"/>
      <w:numFmt w:val="bullet"/>
      <w:lvlText w:val="o"/>
      <w:lvlJc w:val="left"/>
      <w:pPr>
        <w:ind w:left="5760" w:hanging="360"/>
      </w:pPr>
      <w:rPr>
        <w:rFonts w:ascii="Courier New" w:hAnsi="Courier New" w:hint="default"/>
      </w:rPr>
    </w:lvl>
    <w:lvl w:ilvl="8" w:tplc="50DECF38">
      <w:start w:val="1"/>
      <w:numFmt w:val="bullet"/>
      <w:lvlText w:val=""/>
      <w:lvlJc w:val="left"/>
      <w:pPr>
        <w:ind w:left="6480" w:hanging="360"/>
      </w:pPr>
      <w:rPr>
        <w:rFonts w:ascii="Wingdings" w:hAnsi="Wingdings" w:hint="default"/>
      </w:rPr>
    </w:lvl>
  </w:abstractNum>
  <w:abstractNum w:abstractNumId="38" w15:restartNumberingAfterBreak="0">
    <w:nsid w:val="69679135"/>
    <w:multiLevelType w:val="multilevel"/>
    <w:tmpl w:val="294CAA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0ED18CB"/>
    <w:multiLevelType w:val="multilevel"/>
    <w:tmpl w:val="AC6E7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35F0154"/>
    <w:multiLevelType w:val="multilevel"/>
    <w:tmpl w:val="00C27A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3FA4BB2"/>
    <w:multiLevelType w:val="multilevel"/>
    <w:tmpl w:val="2E4A2E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94A6107"/>
    <w:multiLevelType w:val="hybridMultilevel"/>
    <w:tmpl w:val="252C7BC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736E5F"/>
    <w:multiLevelType w:val="hybridMultilevel"/>
    <w:tmpl w:val="B46641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9918631">
    <w:abstractNumId w:val="32"/>
  </w:num>
  <w:num w:numId="2" w16cid:durableId="127673789">
    <w:abstractNumId w:val="14"/>
  </w:num>
  <w:num w:numId="3" w16cid:durableId="1606033133">
    <w:abstractNumId w:val="21"/>
  </w:num>
  <w:num w:numId="4" w16cid:durableId="1741514011">
    <w:abstractNumId w:val="0"/>
  </w:num>
  <w:num w:numId="5" w16cid:durableId="963930393">
    <w:abstractNumId w:val="25"/>
  </w:num>
  <w:num w:numId="6" w16cid:durableId="669409106">
    <w:abstractNumId w:val="39"/>
  </w:num>
  <w:num w:numId="7" w16cid:durableId="808323871">
    <w:abstractNumId w:val="41"/>
  </w:num>
  <w:num w:numId="8" w16cid:durableId="1590113038">
    <w:abstractNumId w:val="38"/>
  </w:num>
  <w:num w:numId="9" w16cid:durableId="170224173">
    <w:abstractNumId w:val="40"/>
  </w:num>
  <w:num w:numId="10" w16cid:durableId="2107770213">
    <w:abstractNumId w:val="33"/>
  </w:num>
  <w:num w:numId="11" w16cid:durableId="414012677">
    <w:abstractNumId w:val="35"/>
  </w:num>
  <w:num w:numId="12" w16cid:durableId="342706466">
    <w:abstractNumId w:val="1"/>
  </w:num>
  <w:num w:numId="13" w16cid:durableId="65954440">
    <w:abstractNumId w:val="1"/>
  </w:num>
  <w:num w:numId="14" w16cid:durableId="1245263356">
    <w:abstractNumId w:val="28"/>
  </w:num>
  <w:num w:numId="15" w16cid:durableId="2104498064">
    <w:abstractNumId w:val="43"/>
  </w:num>
  <w:num w:numId="16" w16cid:durableId="1275098032">
    <w:abstractNumId w:val="17"/>
  </w:num>
  <w:num w:numId="17" w16cid:durableId="1577743042">
    <w:abstractNumId w:val="7"/>
  </w:num>
  <w:num w:numId="18" w16cid:durableId="1543131640">
    <w:abstractNumId w:val="8"/>
  </w:num>
  <w:num w:numId="19" w16cid:durableId="149713486">
    <w:abstractNumId w:val="23"/>
  </w:num>
  <w:num w:numId="20" w16cid:durableId="1146506396">
    <w:abstractNumId w:val="12"/>
  </w:num>
  <w:num w:numId="21" w16cid:durableId="1601529675">
    <w:abstractNumId w:val="2"/>
  </w:num>
  <w:num w:numId="22" w16cid:durableId="1692221388">
    <w:abstractNumId w:val="9"/>
  </w:num>
  <w:num w:numId="23" w16cid:durableId="339236720">
    <w:abstractNumId w:val="16"/>
  </w:num>
  <w:num w:numId="24" w16cid:durableId="309943717">
    <w:abstractNumId w:val="22"/>
  </w:num>
  <w:num w:numId="25" w16cid:durableId="1246457414">
    <w:abstractNumId w:val="31"/>
  </w:num>
  <w:num w:numId="26" w16cid:durableId="1469474708">
    <w:abstractNumId w:val="42"/>
  </w:num>
  <w:num w:numId="27" w16cid:durableId="2084906227">
    <w:abstractNumId w:val="34"/>
  </w:num>
  <w:num w:numId="28" w16cid:durableId="189728113">
    <w:abstractNumId w:val="27"/>
  </w:num>
  <w:num w:numId="29" w16cid:durableId="1321499286">
    <w:abstractNumId w:val="19"/>
  </w:num>
  <w:num w:numId="30" w16cid:durableId="1795563760">
    <w:abstractNumId w:val="10"/>
  </w:num>
  <w:num w:numId="31" w16cid:durableId="571965025">
    <w:abstractNumId w:val="5"/>
  </w:num>
  <w:num w:numId="32" w16cid:durableId="1221938944">
    <w:abstractNumId w:val="13"/>
  </w:num>
  <w:num w:numId="33" w16cid:durableId="1353416319">
    <w:abstractNumId w:val="11"/>
  </w:num>
  <w:num w:numId="34" w16cid:durableId="1399206753">
    <w:abstractNumId w:val="18"/>
  </w:num>
  <w:num w:numId="35" w16cid:durableId="126946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972123">
    <w:abstractNumId w:val="8"/>
  </w:num>
  <w:num w:numId="37" w16cid:durableId="1541087409">
    <w:abstractNumId w:val="4"/>
  </w:num>
  <w:num w:numId="38" w16cid:durableId="1981037393">
    <w:abstractNumId w:val="15"/>
  </w:num>
  <w:num w:numId="39" w16cid:durableId="399056774">
    <w:abstractNumId w:val="26"/>
  </w:num>
  <w:num w:numId="40" w16cid:durableId="1172717752">
    <w:abstractNumId w:val="37"/>
  </w:num>
  <w:num w:numId="41" w16cid:durableId="1889098426">
    <w:abstractNumId w:val="3"/>
  </w:num>
  <w:num w:numId="42" w16cid:durableId="1001084848">
    <w:abstractNumId w:val="29"/>
  </w:num>
  <w:num w:numId="43" w16cid:durableId="1388529447">
    <w:abstractNumId w:val="36"/>
  </w:num>
  <w:num w:numId="44" w16cid:durableId="2131513272">
    <w:abstractNumId w:val="24"/>
  </w:num>
  <w:num w:numId="45" w16cid:durableId="446238080">
    <w:abstractNumId w:val="30"/>
  </w:num>
  <w:num w:numId="46" w16cid:durableId="1641224591">
    <w:abstractNumId w:val="20"/>
  </w:num>
  <w:num w:numId="47" w16cid:durableId="16781169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ARRIS, Ashley (NHS ENGLAND - X26)">
    <w15:presenceInfo w15:providerId="AD" w15:userId="S::ashley.harris6@nhs.net::9df42fae-6f0b-4755-a971-19ec6bb06370"/>
  </w15:person>
  <w15:person w15:author="LOHARUKA, Manish (NHS ENGLAND - X26)">
    <w15:presenceInfo w15:providerId="AD" w15:userId="S::manish.loharuka1@nhs.net::d45a6a98-d6ca-47c2-bee5-6cf0d2fd62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79F"/>
    <w:rsid w:val="00000197"/>
    <w:rsid w:val="00000542"/>
    <w:rsid w:val="0000080D"/>
    <w:rsid w:val="00001E69"/>
    <w:rsid w:val="00004F77"/>
    <w:rsid w:val="000051A8"/>
    <w:rsid w:val="0000665E"/>
    <w:rsid w:val="000121F2"/>
    <w:rsid w:val="00013C41"/>
    <w:rsid w:val="000155D4"/>
    <w:rsid w:val="00016EFA"/>
    <w:rsid w:val="000172DC"/>
    <w:rsid w:val="000173B4"/>
    <w:rsid w:val="00020066"/>
    <w:rsid w:val="00021637"/>
    <w:rsid w:val="00021BBC"/>
    <w:rsid w:val="00022910"/>
    <w:rsid w:val="00022BF0"/>
    <w:rsid w:val="00025426"/>
    <w:rsid w:val="00026774"/>
    <w:rsid w:val="00026BDE"/>
    <w:rsid w:val="00027659"/>
    <w:rsid w:val="000302A1"/>
    <w:rsid w:val="000304C4"/>
    <w:rsid w:val="00031DF5"/>
    <w:rsid w:val="00031E30"/>
    <w:rsid w:val="000330E1"/>
    <w:rsid w:val="00033448"/>
    <w:rsid w:val="000353C5"/>
    <w:rsid w:val="000372B4"/>
    <w:rsid w:val="0004018D"/>
    <w:rsid w:val="00041599"/>
    <w:rsid w:val="000419E3"/>
    <w:rsid w:val="00041E0B"/>
    <w:rsid w:val="000424D9"/>
    <w:rsid w:val="00042888"/>
    <w:rsid w:val="000431D5"/>
    <w:rsid w:val="00043B6F"/>
    <w:rsid w:val="0004427C"/>
    <w:rsid w:val="000448AA"/>
    <w:rsid w:val="000449A8"/>
    <w:rsid w:val="0004595C"/>
    <w:rsid w:val="00046148"/>
    <w:rsid w:val="0004683A"/>
    <w:rsid w:val="00052156"/>
    <w:rsid w:val="00054D6E"/>
    <w:rsid w:val="00055992"/>
    <w:rsid w:val="0005642E"/>
    <w:rsid w:val="000564A8"/>
    <w:rsid w:val="00056F03"/>
    <w:rsid w:val="00057CF1"/>
    <w:rsid w:val="00057DDB"/>
    <w:rsid w:val="00060B62"/>
    <w:rsid w:val="00061254"/>
    <w:rsid w:val="00062EC4"/>
    <w:rsid w:val="000671B9"/>
    <w:rsid w:val="000677A9"/>
    <w:rsid w:val="000701B9"/>
    <w:rsid w:val="00070224"/>
    <w:rsid w:val="0007181E"/>
    <w:rsid w:val="0007269E"/>
    <w:rsid w:val="0007636F"/>
    <w:rsid w:val="00076E70"/>
    <w:rsid w:val="00080E30"/>
    <w:rsid w:val="0008152E"/>
    <w:rsid w:val="00086320"/>
    <w:rsid w:val="000865E1"/>
    <w:rsid w:val="0008677B"/>
    <w:rsid w:val="00090424"/>
    <w:rsid w:val="00091015"/>
    <w:rsid w:val="000913E5"/>
    <w:rsid w:val="00092C02"/>
    <w:rsid w:val="00093359"/>
    <w:rsid w:val="00095621"/>
    <w:rsid w:val="00095CB6"/>
    <w:rsid w:val="00096429"/>
    <w:rsid w:val="00097422"/>
    <w:rsid w:val="000A1299"/>
    <w:rsid w:val="000A39E4"/>
    <w:rsid w:val="000A47B8"/>
    <w:rsid w:val="000A6650"/>
    <w:rsid w:val="000A6945"/>
    <w:rsid w:val="000A741E"/>
    <w:rsid w:val="000B0AA5"/>
    <w:rsid w:val="000B3CA0"/>
    <w:rsid w:val="000B4EC8"/>
    <w:rsid w:val="000B55E7"/>
    <w:rsid w:val="000B5CEE"/>
    <w:rsid w:val="000B6A4F"/>
    <w:rsid w:val="000B6F75"/>
    <w:rsid w:val="000B75F2"/>
    <w:rsid w:val="000B7A30"/>
    <w:rsid w:val="000C24AF"/>
    <w:rsid w:val="000C25DB"/>
    <w:rsid w:val="000C265A"/>
    <w:rsid w:val="000C37E7"/>
    <w:rsid w:val="000C4602"/>
    <w:rsid w:val="000C4660"/>
    <w:rsid w:val="000C6E89"/>
    <w:rsid w:val="000D3409"/>
    <w:rsid w:val="000D5D82"/>
    <w:rsid w:val="000D6124"/>
    <w:rsid w:val="000E1595"/>
    <w:rsid w:val="000E3C66"/>
    <w:rsid w:val="000E5F06"/>
    <w:rsid w:val="000F1D71"/>
    <w:rsid w:val="000F2A3B"/>
    <w:rsid w:val="000F5443"/>
    <w:rsid w:val="000F5D97"/>
    <w:rsid w:val="000F65F0"/>
    <w:rsid w:val="000F6D2F"/>
    <w:rsid w:val="000F6F9F"/>
    <w:rsid w:val="000F7449"/>
    <w:rsid w:val="00100370"/>
    <w:rsid w:val="00100555"/>
    <w:rsid w:val="0010105C"/>
    <w:rsid w:val="0010192E"/>
    <w:rsid w:val="00103F4D"/>
    <w:rsid w:val="00105C08"/>
    <w:rsid w:val="001061A6"/>
    <w:rsid w:val="00106312"/>
    <w:rsid w:val="00107653"/>
    <w:rsid w:val="001116EA"/>
    <w:rsid w:val="00112038"/>
    <w:rsid w:val="001125F2"/>
    <w:rsid w:val="00114605"/>
    <w:rsid w:val="001147DE"/>
    <w:rsid w:val="00116825"/>
    <w:rsid w:val="0011724B"/>
    <w:rsid w:val="00122FF9"/>
    <w:rsid w:val="0012549B"/>
    <w:rsid w:val="00126A3E"/>
    <w:rsid w:val="00127F56"/>
    <w:rsid w:val="00127FE4"/>
    <w:rsid w:val="001308B8"/>
    <w:rsid w:val="00131E67"/>
    <w:rsid w:val="00135985"/>
    <w:rsid w:val="00135E9C"/>
    <w:rsid w:val="00140D78"/>
    <w:rsid w:val="001417E2"/>
    <w:rsid w:val="00142C5C"/>
    <w:rsid w:val="0014387A"/>
    <w:rsid w:val="00146DF7"/>
    <w:rsid w:val="00150390"/>
    <w:rsid w:val="00150F94"/>
    <w:rsid w:val="00151A89"/>
    <w:rsid w:val="0015291B"/>
    <w:rsid w:val="00155C0C"/>
    <w:rsid w:val="00156548"/>
    <w:rsid w:val="00157163"/>
    <w:rsid w:val="0015782C"/>
    <w:rsid w:val="00160418"/>
    <w:rsid w:val="001617C0"/>
    <w:rsid w:val="00161FE6"/>
    <w:rsid w:val="00162CB7"/>
    <w:rsid w:val="0016314F"/>
    <w:rsid w:val="00164047"/>
    <w:rsid w:val="00164A1F"/>
    <w:rsid w:val="00167405"/>
    <w:rsid w:val="00172B90"/>
    <w:rsid w:val="00174045"/>
    <w:rsid w:val="001745EB"/>
    <w:rsid w:val="001777C2"/>
    <w:rsid w:val="00177CB9"/>
    <w:rsid w:val="00180A40"/>
    <w:rsid w:val="00180DDD"/>
    <w:rsid w:val="00181555"/>
    <w:rsid w:val="00183D7B"/>
    <w:rsid w:val="0018476F"/>
    <w:rsid w:val="00184B34"/>
    <w:rsid w:val="00184DED"/>
    <w:rsid w:val="0018543A"/>
    <w:rsid w:val="00187523"/>
    <w:rsid w:val="0019020D"/>
    <w:rsid w:val="001906C1"/>
    <w:rsid w:val="00191177"/>
    <w:rsid w:val="00193908"/>
    <w:rsid w:val="00195830"/>
    <w:rsid w:val="00197B5F"/>
    <w:rsid w:val="001A1018"/>
    <w:rsid w:val="001A1402"/>
    <w:rsid w:val="001A1C22"/>
    <w:rsid w:val="001A28EB"/>
    <w:rsid w:val="001A3EF5"/>
    <w:rsid w:val="001A500B"/>
    <w:rsid w:val="001A5C66"/>
    <w:rsid w:val="001A7A4E"/>
    <w:rsid w:val="001B4008"/>
    <w:rsid w:val="001B655C"/>
    <w:rsid w:val="001B7255"/>
    <w:rsid w:val="001C0F41"/>
    <w:rsid w:val="001C1CED"/>
    <w:rsid w:val="001C2DDA"/>
    <w:rsid w:val="001C2E95"/>
    <w:rsid w:val="001C3565"/>
    <w:rsid w:val="001C3AB3"/>
    <w:rsid w:val="001C3FEC"/>
    <w:rsid w:val="001C4A14"/>
    <w:rsid w:val="001C5006"/>
    <w:rsid w:val="001C68DC"/>
    <w:rsid w:val="001C6937"/>
    <w:rsid w:val="001D243C"/>
    <w:rsid w:val="001D2548"/>
    <w:rsid w:val="001D32D9"/>
    <w:rsid w:val="001D4993"/>
    <w:rsid w:val="001D776F"/>
    <w:rsid w:val="001E06A4"/>
    <w:rsid w:val="001E1C90"/>
    <w:rsid w:val="001E1DA1"/>
    <w:rsid w:val="001E2956"/>
    <w:rsid w:val="001E3650"/>
    <w:rsid w:val="001E4C30"/>
    <w:rsid w:val="001E4C6F"/>
    <w:rsid w:val="001E5A20"/>
    <w:rsid w:val="001E69E1"/>
    <w:rsid w:val="001E7A6B"/>
    <w:rsid w:val="001E7FA7"/>
    <w:rsid w:val="001F146E"/>
    <w:rsid w:val="001F1943"/>
    <w:rsid w:val="001F206F"/>
    <w:rsid w:val="001F20E9"/>
    <w:rsid w:val="001F235A"/>
    <w:rsid w:val="001F3126"/>
    <w:rsid w:val="001F52F4"/>
    <w:rsid w:val="001F5723"/>
    <w:rsid w:val="001F6AEB"/>
    <w:rsid w:val="00201746"/>
    <w:rsid w:val="00202057"/>
    <w:rsid w:val="00203BD0"/>
    <w:rsid w:val="00205758"/>
    <w:rsid w:val="0020633B"/>
    <w:rsid w:val="0021459E"/>
    <w:rsid w:val="002154BC"/>
    <w:rsid w:val="00217DE7"/>
    <w:rsid w:val="002218C4"/>
    <w:rsid w:val="00225888"/>
    <w:rsid w:val="002305E6"/>
    <w:rsid w:val="00230A28"/>
    <w:rsid w:val="00230D96"/>
    <w:rsid w:val="002356EE"/>
    <w:rsid w:val="0023579E"/>
    <w:rsid w:val="002363AE"/>
    <w:rsid w:val="002368CE"/>
    <w:rsid w:val="00236E16"/>
    <w:rsid w:val="00236F93"/>
    <w:rsid w:val="00240FA9"/>
    <w:rsid w:val="0024130A"/>
    <w:rsid w:val="0024187C"/>
    <w:rsid w:val="00243989"/>
    <w:rsid w:val="00243D85"/>
    <w:rsid w:val="00244A38"/>
    <w:rsid w:val="0024706B"/>
    <w:rsid w:val="002477B3"/>
    <w:rsid w:val="00247A46"/>
    <w:rsid w:val="00247BA3"/>
    <w:rsid w:val="002500D3"/>
    <w:rsid w:val="00251817"/>
    <w:rsid w:val="00252AAF"/>
    <w:rsid w:val="00253A3B"/>
    <w:rsid w:val="00256076"/>
    <w:rsid w:val="00261AD5"/>
    <w:rsid w:val="00263BF9"/>
    <w:rsid w:val="00265AF3"/>
    <w:rsid w:val="00265C9A"/>
    <w:rsid w:val="00271463"/>
    <w:rsid w:val="00272556"/>
    <w:rsid w:val="00273C29"/>
    <w:rsid w:val="00275B4D"/>
    <w:rsid w:val="002771C8"/>
    <w:rsid w:val="002777C0"/>
    <w:rsid w:val="00281AC3"/>
    <w:rsid w:val="00281BD5"/>
    <w:rsid w:val="00282F1D"/>
    <w:rsid w:val="00284BBE"/>
    <w:rsid w:val="002861E4"/>
    <w:rsid w:val="00286570"/>
    <w:rsid w:val="00287A19"/>
    <w:rsid w:val="0029068C"/>
    <w:rsid w:val="00291F4D"/>
    <w:rsid w:val="002929F5"/>
    <w:rsid w:val="0029324D"/>
    <w:rsid w:val="00295D45"/>
    <w:rsid w:val="00296AB4"/>
    <w:rsid w:val="002A1633"/>
    <w:rsid w:val="002A3BBA"/>
    <w:rsid w:val="002A52DF"/>
    <w:rsid w:val="002A5C71"/>
    <w:rsid w:val="002A6809"/>
    <w:rsid w:val="002A7B96"/>
    <w:rsid w:val="002B0187"/>
    <w:rsid w:val="002B0E44"/>
    <w:rsid w:val="002B0F6B"/>
    <w:rsid w:val="002B44E8"/>
    <w:rsid w:val="002B52C8"/>
    <w:rsid w:val="002B6228"/>
    <w:rsid w:val="002B6F87"/>
    <w:rsid w:val="002B725E"/>
    <w:rsid w:val="002C0D92"/>
    <w:rsid w:val="002C168F"/>
    <w:rsid w:val="002C221A"/>
    <w:rsid w:val="002C4EA2"/>
    <w:rsid w:val="002C620B"/>
    <w:rsid w:val="002C6892"/>
    <w:rsid w:val="002C989B"/>
    <w:rsid w:val="002D2217"/>
    <w:rsid w:val="002D4FC0"/>
    <w:rsid w:val="002D65B7"/>
    <w:rsid w:val="002E1696"/>
    <w:rsid w:val="002E4F36"/>
    <w:rsid w:val="002E6CCA"/>
    <w:rsid w:val="002E734A"/>
    <w:rsid w:val="002F07A5"/>
    <w:rsid w:val="002F11D0"/>
    <w:rsid w:val="002F196B"/>
    <w:rsid w:val="002F3F5C"/>
    <w:rsid w:val="002F46DE"/>
    <w:rsid w:val="002F584C"/>
    <w:rsid w:val="002F6E5E"/>
    <w:rsid w:val="002F78C9"/>
    <w:rsid w:val="00305749"/>
    <w:rsid w:val="0030583D"/>
    <w:rsid w:val="00306394"/>
    <w:rsid w:val="003066E8"/>
    <w:rsid w:val="0030753B"/>
    <w:rsid w:val="003076CE"/>
    <w:rsid w:val="00307A52"/>
    <w:rsid w:val="003124E2"/>
    <w:rsid w:val="003128F1"/>
    <w:rsid w:val="00312C0C"/>
    <w:rsid w:val="00313EFD"/>
    <w:rsid w:val="00315DB4"/>
    <w:rsid w:val="00317B95"/>
    <w:rsid w:val="003211A6"/>
    <w:rsid w:val="00323CED"/>
    <w:rsid w:val="003254A2"/>
    <w:rsid w:val="00325670"/>
    <w:rsid w:val="00325A4F"/>
    <w:rsid w:val="00332952"/>
    <w:rsid w:val="0033395A"/>
    <w:rsid w:val="0033395E"/>
    <w:rsid w:val="0033482B"/>
    <w:rsid w:val="00335CE0"/>
    <w:rsid w:val="0033715E"/>
    <w:rsid w:val="00337A6D"/>
    <w:rsid w:val="00337B63"/>
    <w:rsid w:val="00344093"/>
    <w:rsid w:val="0034414F"/>
    <w:rsid w:val="003444F3"/>
    <w:rsid w:val="003444F6"/>
    <w:rsid w:val="00344DF3"/>
    <w:rsid w:val="003450F9"/>
    <w:rsid w:val="003522AB"/>
    <w:rsid w:val="00354E32"/>
    <w:rsid w:val="00355099"/>
    <w:rsid w:val="003560B7"/>
    <w:rsid w:val="00360C30"/>
    <w:rsid w:val="00361173"/>
    <w:rsid w:val="0036284D"/>
    <w:rsid w:val="00364B82"/>
    <w:rsid w:val="00364C14"/>
    <w:rsid w:val="00365E24"/>
    <w:rsid w:val="00366B08"/>
    <w:rsid w:val="003707BB"/>
    <w:rsid w:val="00373628"/>
    <w:rsid w:val="00373826"/>
    <w:rsid w:val="00373849"/>
    <w:rsid w:val="003754C0"/>
    <w:rsid w:val="00375ED6"/>
    <w:rsid w:val="00376304"/>
    <w:rsid w:val="00380602"/>
    <w:rsid w:val="003816D2"/>
    <w:rsid w:val="003819E6"/>
    <w:rsid w:val="00383C9F"/>
    <w:rsid w:val="003846FD"/>
    <w:rsid w:val="00384E45"/>
    <w:rsid w:val="00386591"/>
    <w:rsid w:val="00387CF8"/>
    <w:rsid w:val="00395895"/>
    <w:rsid w:val="003961A5"/>
    <w:rsid w:val="003A3461"/>
    <w:rsid w:val="003A475E"/>
    <w:rsid w:val="003A68F3"/>
    <w:rsid w:val="003B0039"/>
    <w:rsid w:val="003B0265"/>
    <w:rsid w:val="003B0A5C"/>
    <w:rsid w:val="003B0E4A"/>
    <w:rsid w:val="003B23A4"/>
    <w:rsid w:val="003B314A"/>
    <w:rsid w:val="003B426E"/>
    <w:rsid w:val="003B4A52"/>
    <w:rsid w:val="003B5456"/>
    <w:rsid w:val="003B5F38"/>
    <w:rsid w:val="003B6D32"/>
    <w:rsid w:val="003C2AF2"/>
    <w:rsid w:val="003C2E95"/>
    <w:rsid w:val="003C48EC"/>
    <w:rsid w:val="003C57A7"/>
    <w:rsid w:val="003D0A4E"/>
    <w:rsid w:val="003D2454"/>
    <w:rsid w:val="003D3A42"/>
    <w:rsid w:val="003D4860"/>
    <w:rsid w:val="003D5D48"/>
    <w:rsid w:val="003D6F41"/>
    <w:rsid w:val="003E0B89"/>
    <w:rsid w:val="003E13B8"/>
    <w:rsid w:val="003E4642"/>
    <w:rsid w:val="003F0CB0"/>
    <w:rsid w:val="003F21E7"/>
    <w:rsid w:val="003F517F"/>
    <w:rsid w:val="003F55E5"/>
    <w:rsid w:val="003F5DCA"/>
    <w:rsid w:val="003F65A4"/>
    <w:rsid w:val="003F6DE0"/>
    <w:rsid w:val="004001D7"/>
    <w:rsid w:val="004011CD"/>
    <w:rsid w:val="00401A5A"/>
    <w:rsid w:val="004079C5"/>
    <w:rsid w:val="004100F4"/>
    <w:rsid w:val="004106E0"/>
    <w:rsid w:val="00410909"/>
    <w:rsid w:val="00410E43"/>
    <w:rsid w:val="004124F8"/>
    <w:rsid w:val="00413866"/>
    <w:rsid w:val="00414578"/>
    <w:rsid w:val="00414728"/>
    <w:rsid w:val="00415FB4"/>
    <w:rsid w:val="004176D8"/>
    <w:rsid w:val="00420E7F"/>
    <w:rsid w:val="00421058"/>
    <w:rsid w:val="00421973"/>
    <w:rsid w:val="00421D18"/>
    <w:rsid w:val="00423123"/>
    <w:rsid w:val="004234FA"/>
    <w:rsid w:val="00424AA3"/>
    <w:rsid w:val="00425D94"/>
    <w:rsid w:val="00431ED7"/>
    <w:rsid w:val="00432F86"/>
    <w:rsid w:val="004337EF"/>
    <w:rsid w:val="00433E6E"/>
    <w:rsid w:val="0043463F"/>
    <w:rsid w:val="00442FD5"/>
    <w:rsid w:val="00445497"/>
    <w:rsid w:val="0044555E"/>
    <w:rsid w:val="004477B8"/>
    <w:rsid w:val="004478B9"/>
    <w:rsid w:val="00450500"/>
    <w:rsid w:val="004530F5"/>
    <w:rsid w:val="0045567A"/>
    <w:rsid w:val="004557EA"/>
    <w:rsid w:val="00456AA8"/>
    <w:rsid w:val="00456F4E"/>
    <w:rsid w:val="00457DB1"/>
    <w:rsid w:val="00461504"/>
    <w:rsid w:val="00462086"/>
    <w:rsid w:val="00464FFB"/>
    <w:rsid w:val="00465159"/>
    <w:rsid w:val="00471E0F"/>
    <w:rsid w:val="004721D6"/>
    <w:rsid w:val="00473BA2"/>
    <w:rsid w:val="00475AE5"/>
    <w:rsid w:val="0047726A"/>
    <w:rsid w:val="004775C0"/>
    <w:rsid w:val="00477DF9"/>
    <w:rsid w:val="004834B9"/>
    <w:rsid w:val="0048693B"/>
    <w:rsid w:val="00486B0F"/>
    <w:rsid w:val="00490030"/>
    <w:rsid w:val="00490D12"/>
    <w:rsid w:val="00491C72"/>
    <w:rsid w:val="0049296A"/>
    <w:rsid w:val="00494668"/>
    <w:rsid w:val="00496032"/>
    <w:rsid w:val="00496F9F"/>
    <w:rsid w:val="00497DE0"/>
    <w:rsid w:val="004A0066"/>
    <w:rsid w:val="004A1E31"/>
    <w:rsid w:val="004A2C03"/>
    <w:rsid w:val="004A4A41"/>
    <w:rsid w:val="004A70EF"/>
    <w:rsid w:val="004B0B2E"/>
    <w:rsid w:val="004B1F20"/>
    <w:rsid w:val="004B31B4"/>
    <w:rsid w:val="004B3FC1"/>
    <w:rsid w:val="004B4691"/>
    <w:rsid w:val="004B5528"/>
    <w:rsid w:val="004B6E79"/>
    <w:rsid w:val="004C3619"/>
    <w:rsid w:val="004C4840"/>
    <w:rsid w:val="004C5B19"/>
    <w:rsid w:val="004C764A"/>
    <w:rsid w:val="004D0B4D"/>
    <w:rsid w:val="004D17ED"/>
    <w:rsid w:val="004D40AC"/>
    <w:rsid w:val="004D4BF1"/>
    <w:rsid w:val="004D5B5C"/>
    <w:rsid w:val="004E0F11"/>
    <w:rsid w:val="004E1335"/>
    <w:rsid w:val="004E3080"/>
    <w:rsid w:val="004E33F3"/>
    <w:rsid w:val="004E483F"/>
    <w:rsid w:val="004E68AF"/>
    <w:rsid w:val="004E7380"/>
    <w:rsid w:val="004E766B"/>
    <w:rsid w:val="004F0A67"/>
    <w:rsid w:val="004F140A"/>
    <w:rsid w:val="004F166B"/>
    <w:rsid w:val="004F26D3"/>
    <w:rsid w:val="004F275E"/>
    <w:rsid w:val="004F3015"/>
    <w:rsid w:val="004F50FD"/>
    <w:rsid w:val="004F622D"/>
    <w:rsid w:val="004F7E99"/>
    <w:rsid w:val="0050132D"/>
    <w:rsid w:val="00504EFC"/>
    <w:rsid w:val="00505EE6"/>
    <w:rsid w:val="005107EF"/>
    <w:rsid w:val="00511AF2"/>
    <w:rsid w:val="00514CB5"/>
    <w:rsid w:val="0051543F"/>
    <w:rsid w:val="00515966"/>
    <w:rsid w:val="0051634E"/>
    <w:rsid w:val="0052259F"/>
    <w:rsid w:val="00522FBD"/>
    <w:rsid w:val="005238EE"/>
    <w:rsid w:val="005265AA"/>
    <w:rsid w:val="00526C88"/>
    <w:rsid w:val="005271A0"/>
    <w:rsid w:val="005305FC"/>
    <w:rsid w:val="00531EFA"/>
    <w:rsid w:val="00533D20"/>
    <w:rsid w:val="005353E9"/>
    <w:rsid w:val="00535751"/>
    <w:rsid w:val="005404D9"/>
    <w:rsid w:val="00541E3F"/>
    <w:rsid w:val="00544AC0"/>
    <w:rsid w:val="00544C0C"/>
    <w:rsid w:val="0055156A"/>
    <w:rsid w:val="00552671"/>
    <w:rsid w:val="00552B19"/>
    <w:rsid w:val="00554B7A"/>
    <w:rsid w:val="00554D85"/>
    <w:rsid w:val="0055540C"/>
    <w:rsid w:val="005566DA"/>
    <w:rsid w:val="005601F0"/>
    <w:rsid w:val="0056050A"/>
    <w:rsid w:val="00560A6A"/>
    <w:rsid w:val="0056197D"/>
    <w:rsid w:val="005636CD"/>
    <w:rsid w:val="00564A43"/>
    <w:rsid w:val="00572815"/>
    <w:rsid w:val="00572D26"/>
    <w:rsid w:val="005735B0"/>
    <w:rsid w:val="005749A2"/>
    <w:rsid w:val="00575812"/>
    <w:rsid w:val="00575CFB"/>
    <w:rsid w:val="00576CF0"/>
    <w:rsid w:val="005773E2"/>
    <w:rsid w:val="00577A42"/>
    <w:rsid w:val="005819D3"/>
    <w:rsid w:val="005877C0"/>
    <w:rsid w:val="0058784D"/>
    <w:rsid w:val="00590D21"/>
    <w:rsid w:val="00591AF3"/>
    <w:rsid w:val="00591B71"/>
    <w:rsid w:val="00591CB4"/>
    <w:rsid w:val="00592475"/>
    <w:rsid w:val="00592ADD"/>
    <w:rsid w:val="00592F6B"/>
    <w:rsid w:val="00594C23"/>
    <w:rsid w:val="0059684B"/>
    <w:rsid w:val="0059758A"/>
    <w:rsid w:val="005A331D"/>
    <w:rsid w:val="005A522F"/>
    <w:rsid w:val="005B055C"/>
    <w:rsid w:val="005B0A41"/>
    <w:rsid w:val="005B0E67"/>
    <w:rsid w:val="005B1406"/>
    <w:rsid w:val="005B4A28"/>
    <w:rsid w:val="005B4C5B"/>
    <w:rsid w:val="005B56BE"/>
    <w:rsid w:val="005B5D67"/>
    <w:rsid w:val="005B7956"/>
    <w:rsid w:val="005C175C"/>
    <w:rsid w:val="005C3F68"/>
    <w:rsid w:val="005C5F93"/>
    <w:rsid w:val="005D06F9"/>
    <w:rsid w:val="005D100E"/>
    <w:rsid w:val="005E17E1"/>
    <w:rsid w:val="005E2D1A"/>
    <w:rsid w:val="005E38C8"/>
    <w:rsid w:val="005E45EB"/>
    <w:rsid w:val="005E6945"/>
    <w:rsid w:val="005F15C2"/>
    <w:rsid w:val="005F29E8"/>
    <w:rsid w:val="005F3025"/>
    <w:rsid w:val="005F49AF"/>
    <w:rsid w:val="005F4DA5"/>
    <w:rsid w:val="005F5A1E"/>
    <w:rsid w:val="005F6BF2"/>
    <w:rsid w:val="005F7E70"/>
    <w:rsid w:val="00600319"/>
    <w:rsid w:val="00602856"/>
    <w:rsid w:val="006068C1"/>
    <w:rsid w:val="00606FE3"/>
    <w:rsid w:val="0060744C"/>
    <w:rsid w:val="0060754B"/>
    <w:rsid w:val="00611FF2"/>
    <w:rsid w:val="006141CF"/>
    <w:rsid w:val="0061549F"/>
    <w:rsid w:val="00616632"/>
    <w:rsid w:val="0061730F"/>
    <w:rsid w:val="00617B82"/>
    <w:rsid w:val="0062344B"/>
    <w:rsid w:val="00626C3A"/>
    <w:rsid w:val="006312F3"/>
    <w:rsid w:val="0063229A"/>
    <w:rsid w:val="006328F6"/>
    <w:rsid w:val="00633DF8"/>
    <w:rsid w:val="00635435"/>
    <w:rsid w:val="0063686C"/>
    <w:rsid w:val="006375CB"/>
    <w:rsid w:val="0064179F"/>
    <w:rsid w:val="006441E8"/>
    <w:rsid w:val="006451D2"/>
    <w:rsid w:val="00646583"/>
    <w:rsid w:val="00650C05"/>
    <w:rsid w:val="0065234F"/>
    <w:rsid w:val="00652D43"/>
    <w:rsid w:val="006538EA"/>
    <w:rsid w:val="006540B3"/>
    <w:rsid w:val="006545FE"/>
    <w:rsid w:val="006548A8"/>
    <w:rsid w:val="00655648"/>
    <w:rsid w:val="00655D9B"/>
    <w:rsid w:val="00657A2E"/>
    <w:rsid w:val="00661847"/>
    <w:rsid w:val="006622DE"/>
    <w:rsid w:val="006636D6"/>
    <w:rsid w:val="006637E5"/>
    <w:rsid w:val="006646FB"/>
    <w:rsid w:val="0066470C"/>
    <w:rsid w:val="006662A9"/>
    <w:rsid w:val="00666BA8"/>
    <w:rsid w:val="006670B5"/>
    <w:rsid w:val="00671C54"/>
    <w:rsid w:val="006755EE"/>
    <w:rsid w:val="00676F1D"/>
    <w:rsid w:val="00681915"/>
    <w:rsid w:val="006838F0"/>
    <w:rsid w:val="00683B15"/>
    <w:rsid w:val="0068630B"/>
    <w:rsid w:val="00687293"/>
    <w:rsid w:val="006876F8"/>
    <w:rsid w:val="00690616"/>
    <w:rsid w:val="00690A47"/>
    <w:rsid w:val="006918B6"/>
    <w:rsid w:val="00694FC4"/>
    <w:rsid w:val="00695F3B"/>
    <w:rsid w:val="00696AD3"/>
    <w:rsid w:val="006A2AE9"/>
    <w:rsid w:val="006A5528"/>
    <w:rsid w:val="006B171C"/>
    <w:rsid w:val="006B2034"/>
    <w:rsid w:val="006B2DD6"/>
    <w:rsid w:val="006B645A"/>
    <w:rsid w:val="006B674A"/>
    <w:rsid w:val="006B71BE"/>
    <w:rsid w:val="006B7EFC"/>
    <w:rsid w:val="006C5409"/>
    <w:rsid w:val="006C68D9"/>
    <w:rsid w:val="006C6AAF"/>
    <w:rsid w:val="006D4838"/>
    <w:rsid w:val="006D5BC6"/>
    <w:rsid w:val="006E513F"/>
    <w:rsid w:val="006E51B8"/>
    <w:rsid w:val="006E5A91"/>
    <w:rsid w:val="006E6671"/>
    <w:rsid w:val="006E6FB8"/>
    <w:rsid w:val="006F0983"/>
    <w:rsid w:val="006F1243"/>
    <w:rsid w:val="006F33FE"/>
    <w:rsid w:val="006F4BC4"/>
    <w:rsid w:val="006F4E6C"/>
    <w:rsid w:val="006F5D45"/>
    <w:rsid w:val="006F5DA9"/>
    <w:rsid w:val="006F6024"/>
    <w:rsid w:val="006F6C39"/>
    <w:rsid w:val="006F753C"/>
    <w:rsid w:val="0070196C"/>
    <w:rsid w:val="00702A0F"/>
    <w:rsid w:val="00702B4D"/>
    <w:rsid w:val="00703FCE"/>
    <w:rsid w:val="00707B1B"/>
    <w:rsid w:val="00710E40"/>
    <w:rsid w:val="00711259"/>
    <w:rsid w:val="00712DF3"/>
    <w:rsid w:val="0071497F"/>
    <w:rsid w:val="0071586E"/>
    <w:rsid w:val="007167A6"/>
    <w:rsid w:val="00722B9C"/>
    <w:rsid w:val="00723537"/>
    <w:rsid w:val="0072557D"/>
    <w:rsid w:val="00725654"/>
    <w:rsid w:val="00725957"/>
    <w:rsid w:val="0072637F"/>
    <w:rsid w:val="00726C78"/>
    <w:rsid w:val="007304DF"/>
    <w:rsid w:val="00730F7A"/>
    <w:rsid w:val="00731825"/>
    <w:rsid w:val="007318EF"/>
    <w:rsid w:val="007337D3"/>
    <w:rsid w:val="0073689B"/>
    <w:rsid w:val="00737BED"/>
    <w:rsid w:val="00743779"/>
    <w:rsid w:val="00743E2D"/>
    <w:rsid w:val="007464C7"/>
    <w:rsid w:val="00746EDC"/>
    <w:rsid w:val="00747EEE"/>
    <w:rsid w:val="007517C7"/>
    <w:rsid w:val="007542B2"/>
    <w:rsid w:val="00754C4B"/>
    <w:rsid w:val="00754F81"/>
    <w:rsid w:val="00754FBF"/>
    <w:rsid w:val="00755A46"/>
    <w:rsid w:val="007567F2"/>
    <w:rsid w:val="00757EFA"/>
    <w:rsid w:val="0076042B"/>
    <w:rsid w:val="007611B1"/>
    <w:rsid w:val="00761B17"/>
    <w:rsid w:val="00762FF6"/>
    <w:rsid w:val="00763140"/>
    <w:rsid w:val="00763F46"/>
    <w:rsid w:val="00763FA3"/>
    <w:rsid w:val="0076635D"/>
    <w:rsid w:val="00766E40"/>
    <w:rsid w:val="00772FA3"/>
    <w:rsid w:val="0077375F"/>
    <w:rsid w:val="007757C7"/>
    <w:rsid w:val="0078080F"/>
    <w:rsid w:val="007808A6"/>
    <w:rsid w:val="00781ABB"/>
    <w:rsid w:val="00782031"/>
    <w:rsid w:val="00784431"/>
    <w:rsid w:val="00785DD5"/>
    <w:rsid w:val="00785EE0"/>
    <w:rsid w:val="0078775C"/>
    <w:rsid w:val="00790790"/>
    <w:rsid w:val="00792851"/>
    <w:rsid w:val="007929C4"/>
    <w:rsid w:val="00793309"/>
    <w:rsid w:val="00795AF1"/>
    <w:rsid w:val="00795C44"/>
    <w:rsid w:val="007961DE"/>
    <w:rsid w:val="007975C5"/>
    <w:rsid w:val="007A01E0"/>
    <w:rsid w:val="007A18EA"/>
    <w:rsid w:val="007A335E"/>
    <w:rsid w:val="007A5147"/>
    <w:rsid w:val="007A56FD"/>
    <w:rsid w:val="007A7372"/>
    <w:rsid w:val="007B09EF"/>
    <w:rsid w:val="007B3655"/>
    <w:rsid w:val="007B4982"/>
    <w:rsid w:val="007B4FEE"/>
    <w:rsid w:val="007B60CB"/>
    <w:rsid w:val="007B629C"/>
    <w:rsid w:val="007B6853"/>
    <w:rsid w:val="007B7093"/>
    <w:rsid w:val="007B70C8"/>
    <w:rsid w:val="007C171E"/>
    <w:rsid w:val="007C2C8B"/>
    <w:rsid w:val="007C3349"/>
    <w:rsid w:val="007C3EC1"/>
    <w:rsid w:val="007C6B4B"/>
    <w:rsid w:val="007D0B0D"/>
    <w:rsid w:val="007D4861"/>
    <w:rsid w:val="007D4AE2"/>
    <w:rsid w:val="007D52A5"/>
    <w:rsid w:val="007D62BD"/>
    <w:rsid w:val="007D65B9"/>
    <w:rsid w:val="007E1097"/>
    <w:rsid w:val="007E2FD9"/>
    <w:rsid w:val="007E32E7"/>
    <w:rsid w:val="007E3F00"/>
    <w:rsid w:val="007E4138"/>
    <w:rsid w:val="007E426C"/>
    <w:rsid w:val="007E4639"/>
    <w:rsid w:val="007E5044"/>
    <w:rsid w:val="007E7315"/>
    <w:rsid w:val="007F0658"/>
    <w:rsid w:val="007F19C0"/>
    <w:rsid w:val="007F27FF"/>
    <w:rsid w:val="007F5954"/>
    <w:rsid w:val="007F6A66"/>
    <w:rsid w:val="007F6CDF"/>
    <w:rsid w:val="007F6D75"/>
    <w:rsid w:val="00800E03"/>
    <w:rsid w:val="00801629"/>
    <w:rsid w:val="00801D41"/>
    <w:rsid w:val="008036F3"/>
    <w:rsid w:val="00804729"/>
    <w:rsid w:val="0080542F"/>
    <w:rsid w:val="00807089"/>
    <w:rsid w:val="00811275"/>
    <w:rsid w:val="00811372"/>
    <w:rsid w:val="00811465"/>
    <w:rsid w:val="0081345B"/>
    <w:rsid w:val="0081598D"/>
    <w:rsid w:val="00815A73"/>
    <w:rsid w:val="00816294"/>
    <w:rsid w:val="008211AC"/>
    <w:rsid w:val="008266CE"/>
    <w:rsid w:val="008269C1"/>
    <w:rsid w:val="00826A05"/>
    <w:rsid w:val="00830014"/>
    <w:rsid w:val="00830052"/>
    <w:rsid w:val="00830A26"/>
    <w:rsid w:val="00830DF1"/>
    <w:rsid w:val="00830FAD"/>
    <w:rsid w:val="00835A28"/>
    <w:rsid w:val="00835C99"/>
    <w:rsid w:val="00836F53"/>
    <w:rsid w:val="00837043"/>
    <w:rsid w:val="008376DD"/>
    <w:rsid w:val="00837AD4"/>
    <w:rsid w:val="0084054A"/>
    <w:rsid w:val="00843DA0"/>
    <w:rsid w:val="008462D0"/>
    <w:rsid w:val="0084689D"/>
    <w:rsid w:val="00846B4E"/>
    <w:rsid w:val="0085010D"/>
    <w:rsid w:val="0085068A"/>
    <w:rsid w:val="00850E68"/>
    <w:rsid w:val="00851021"/>
    <w:rsid w:val="00852C45"/>
    <w:rsid w:val="00852D13"/>
    <w:rsid w:val="00852DB3"/>
    <w:rsid w:val="00856061"/>
    <w:rsid w:val="008563B0"/>
    <w:rsid w:val="00857F0B"/>
    <w:rsid w:val="008602BD"/>
    <w:rsid w:val="0086191C"/>
    <w:rsid w:val="0086343E"/>
    <w:rsid w:val="0086345B"/>
    <w:rsid w:val="008640B5"/>
    <w:rsid w:val="00865299"/>
    <w:rsid w:val="00865360"/>
    <w:rsid w:val="00865763"/>
    <w:rsid w:val="0086699E"/>
    <w:rsid w:val="00867295"/>
    <w:rsid w:val="00872AAE"/>
    <w:rsid w:val="0087365C"/>
    <w:rsid w:val="008744B1"/>
    <w:rsid w:val="00874DC1"/>
    <w:rsid w:val="00875360"/>
    <w:rsid w:val="00877155"/>
    <w:rsid w:val="00877888"/>
    <w:rsid w:val="008806AA"/>
    <w:rsid w:val="00880CD9"/>
    <w:rsid w:val="00880D4A"/>
    <w:rsid w:val="00881D46"/>
    <w:rsid w:val="00883693"/>
    <w:rsid w:val="008840E0"/>
    <w:rsid w:val="008855E0"/>
    <w:rsid w:val="008860FB"/>
    <w:rsid w:val="00887EDA"/>
    <w:rsid w:val="008936A2"/>
    <w:rsid w:val="00893A5F"/>
    <w:rsid w:val="00894886"/>
    <w:rsid w:val="00896557"/>
    <w:rsid w:val="00896656"/>
    <w:rsid w:val="00896B54"/>
    <w:rsid w:val="00897195"/>
    <w:rsid w:val="008A0276"/>
    <w:rsid w:val="008A2814"/>
    <w:rsid w:val="008A289D"/>
    <w:rsid w:val="008A34E1"/>
    <w:rsid w:val="008A4E6E"/>
    <w:rsid w:val="008A725E"/>
    <w:rsid w:val="008B01D6"/>
    <w:rsid w:val="008B1995"/>
    <w:rsid w:val="008B7A77"/>
    <w:rsid w:val="008C1F2A"/>
    <w:rsid w:val="008C2379"/>
    <w:rsid w:val="008C3D28"/>
    <w:rsid w:val="008C4BA9"/>
    <w:rsid w:val="008C54ED"/>
    <w:rsid w:val="008C5E31"/>
    <w:rsid w:val="008C650E"/>
    <w:rsid w:val="008C78A1"/>
    <w:rsid w:val="008C7C08"/>
    <w:rsid w:val="008C7E63"/>
    <w:rsid w:val="008D07D5"/>
    <w:rsid w:val="008D1122"/>
    <w:rsid w:val="008D2816"/>
    <w:rsid w:val="008D2F23"/>
    <w:rsid w:val="008D38B2"/>
    <w:rsid w:val="008D3CD9"/>
    <w:rsid w:val="008D56F0"/>
    <w:rsid w:val="008D5953"/>
    <w:rsid w:val="008D6A47"/>
    <w:rsid w:val="008E15F1"/>
    <w:rsid w:val="008E2905"/>
    <w:rsid w:val="008E3A2A"/>
    <w:rsid w:val="008E3C72"/>
    <w:rsid w:val="008E3D30"/>
    <w:rsid w:val="008E3E78"/>
    <w:rsid w:val="008E55A8"/>
    <w:rsid w:val="008E5E17"/>
    <w:rsid w:val="008E5E68"/>
    <w:rsid w:val="008E5FCE"/>
    <w:rsid w:val="008E650A"/>
    <w:rsid w:val="008E67CC"/>
    <w:rsid w:val="008E67F4"/>
    <w:rsid w:val="008E7391"/>
    <w:rsid w:val="008E770D"/>
    <w:rsid w:val="008F0A0A"/>
    <w:rsid w:val="008F20B9"/>
    <w:rsid w:val="008F2FFE"/>
    <w:rsid w:val="008F71F6"/>
    <w:rsid w:val="008F790E"/>
    <w:rsid w:val="008F799A"/>
    <w:rsid w:val="00901D44"/>
    <w:rsid w:val="00903F26"/>
    <w:rsid w:val="009040E1"/>
    <w:rsid w:val="009045B3"/>
    <w:rsid w:val="00904799"/>
    <w:rsid w:val="0090574A"/>
    <w:rsid w:val="00906843"/>
    <w:rsid w:val="009069F7"/>
    <w:rsid w:val="00907A44"/>
    <w:rsid w:val="00912A6B"/>
    <w:rsid w:val="00913471"/>
    <w:rsid w:val="00914DF4"/>
    <w:rsid w:val="009173F9"/>
    <w:rsid w:val="0091768C"/>
    <w:rsid w:val="0091781B"/>
    <w:rsid w:val="00920A8E"/>
    <w:rsid w:val="00923A94"/>
    <w:rsid w:val="00924CCF"/>
    <w:rsid w:val="00924F45"/>
    <w:rsid w:val="00926186"/>
    <w:rsid w:val="009266C1"/>
    <w:rsid w:val="00927971"/>
    <w:rsid w:val="0093012D"/>
    <w:rsid w:val="00930839"/>
    <w:rsid w:val="009318E8"/>
    <w:rsid w:val="0093394A"/>
    <w:rsid w:val="00934587"/>
    <w:rsid w:val="0093561E"/>
    <w:rsid w:val="00936090"/>
    <w:rsid w:val="00936AE1"/>
    <w:rsid w:val="00936BCD"/>
    <w:rsid w:val="00936F3C"/>
    <w:rsid w:val="009413DA"/>
    <w:rsid w:val="00943725"/>
    <w:rsid w:val="00943A6F"/>
    <w:rsid w:val="00946ACF"/>
    <w:rsid w:val="00947CCB"/>
    <w:rsid w:val="0095099D"/>
    <w:rsid w:val="00952F91"/>
    <w:rsid w:val="00953ACD"/>
    <w:rsid w:val="00953B98"/>
    <w:rsid w:val="00953F5D"/>
    <w:rsid w:val="00956384"/>
    <w:rsid w:val="00956780"/>
    <w:rsid w:val="00966B2C"/>
    <w:rsid w:val="00967A1E"/>
    <w:rsid w:val="00971B36"/>
    <w:rsid w:val="00971CCE"/>
    <w:rsid w:val="009725C2"/>
    <w:rsid w:val="00972C02"/>
    <w:rsid w:val="00973A0C"/>
    <w:rsid w:val="00974B1D"/>
    <w:rsid w:val="00975BCB"/>
    <w:rsid w:val="00980709"/>
    <w:rsid w:val="00991387"/>
    <w:rsid w:val="00991B50"/>
    <w:rsid w:val="00992AC3"/>
    <w:rsid w:val="00995273"/>
    <w:rsid w:val="00995FA7"/>
    <w:rsid w:val="0099758F"/>
    <w:rsid w:val="009A05A7"/>
    <w:rsid w:val="009A13FF"/>
    <w:rsid w:val="009A210F"/>
    <w:rsid w:val="009A21F8"/>
    <w:rsid w:val="009A31E0"/>
    <w:rsid w:val="009A336A"/>
    <w:rsid w:val="009A47A6"/>
    <w:rsid w:val="009A5239"/>
    <w:rsid w:val="009A6786"/>
    <w:rsid w:val="009A7B83"/>
    <w:rsid w:val="009A7D97"/>
    <w:rsid w:val="009B2D96"/>
    <w:rsid w:val="009B676A"/>
    <w:rsid w:val="009C026E"/>
    <w:rsid w:val="009C08E0"/>
    <w:rsid w:val="009C0A12"/>
    <w:rsid w:val="009C0AA4"/>
    <w:rsid w:val="009C27F0"/>
    <w:rsid w:val="009C32D7"/>
    <w:rsid w:val="009C35F9"/>
    <w:rsid w:val="009C500E"/>
    <w:rsid w:val="009C51DE"/>
    <w:rsid w:val="009C54B6"/>
    <w:rsid w:val="009D0E39"/>
    <w:rsid w:val="009D22D3"/>
    <w:rsid w:val="009D245A"/>
    <w:rsid w:val="009D2AD0"/>
    <w:rsid w:val="009D2F14"/>
    <w:rsid w:val="009D3282"/>
    <w:rsid w:val="009D32DC"/>
    <w:rsid w:val="009D417E"/>
    <w:rsid w:val="009D4D0D"/>
    <w:rsid w:val="009D5281"/>
    <w:rsid w:val="009E1E07"/>
    <w:rsid w:val="009E3273"/>
    <w:rsid w:val="009E3292"/>
    <w:rsid w:val="009E3580"/>
    <w:rsid w:val="009E3727"/>
    <w:rsid w:val="009F206D"/>
    <w:rsid w:val="009F21C6"/>
    <w:rsid w:val="009F3EEB"/>
    <w:rsid w:val="009F5E9D"/>
    <w:rsid w:val="009F677D"/>
    <w:rsid w:val="009F691C"/>
    <w:rsid w:val="009F6DD3"/>
    <w:rsid w:val="009F7412"/>
    <w:rsid w:val="009F75BE"/>
    <w:rsid w:val="00A00DAB"/>
    <w:rsid w:val="00A0328F"/>
    <w:rsid w:val="00A03469"/>
    <w:rsid w:val="00A03EBD"/>
    <w:rsid w:val="00A0417D"/>
    <w:rsid w:val="00A04859"/>
    <w:rsid w:val="00A1184B"/>
    <w:rsid w:val="00A12870"/>
    <w:rsid w:val="00A139BC"/>
    <w:rsid w:val="00A141F9"/>
    <w:rsid w:val="00A16568"/>
    <w:rsid w:val="00A179B3"/>
    <w:rsid w:val="00A17EE6"/>
    <w:rsid w:val="00A20B97"/>
    <w:rsid w:val="00A21F0F"/>
    <w:rsid w:val="00A24407"/>
    <w:rsid w:val="00A24D10"/>
    <w:rsid w:val="00A268E2"/>
    <w:rsid w:val="00A27A3C"/>
    <w:rsid w:val="00A30116"/>
    <w:rsid w:val="00A30908"/>
    <w:rsid w:val="00A3230C"/>
    <w:rsid w:val="00A33259"/>
    <w:rsid w:val="00A41A47"/>
    <w:rsid w:val="00A44C2A"/>
    <w:rsid w:val="00A454EA"/>
    <w:rsid w:val="00A4629A"/>
    <w:rsid w:val="00A4752E"/>
    <w:rsid w:val="00A47C02"/>
    <w:rsid w:val="00A505EA"/>
    <w:rsid w:val="00A52906"/>
    <w:rsid w:val="00A52963"/>
    <w:rsid w:val="00A538CF"/>
    <w:rsid w:val="00A53D47"/>
    <w:rsid w:val="00A53FA7"/>
    <w:rsid w:val="00A54D64"/>
    <w:rsid w:val="00A54F7C"/>
    <w:rsid w:val="00A55744"/>
    <w:rsid w:val="00A55B87"/>
    <w:rsid w:val="00A55F9F"/>
    <w:rsid w:val="00A572DD"/>
    <w:rsid w:val="00A573A6"/>
    <w:rsid w:val="00A577CF"/>
    <w:rsid w:val="00A5791A"/>
    <w:rsid w:val="00A57DFE"/>
    <w:rsid w:val="00A57EEB"/>
    <w:rsid w:val="00A61DA1"/>
    <w:rsid w:val="00A6251F"/>
    <w:rsid w:val="00A632CE"/>
    <w:rsid w:val="00A6431F"/>
    <w:rsid w:val="00A65503"/>
    <w:rsid w:val="00A65824"/>
    <w:rsid w:val="00A65B05"/>
    <w:rsid w:val="00A65C71"/>
    <w:rsid w:val="00A666E3"/>
    <w:rsid w:val="00A66A39"/>
    <w:rsid w:val="00A66ED0"/>
    <w:rsid w:val="00A67205"/>
    <w:rsid w:val="00A713AC"/>
    <w:rsid w:val="00A71670"/>
    <w:rsid w:val="00A71D3E"/>
    <w:rsid w:val="00A72C66"/>
    <w:rsid w:val="00A72D73"/>
    <w:rsid w:val="00A734FD"/>
    <w:rsid w:val="00A77C32"/>
    <w:rsid w:val="00A80AF8"/>
    <w:rsid w:val="00A80C81"/>
    <w:rsid w:val="00A84332"/>
    <w:rsid w:val="00A8557B"/>
    <w:rsid w:val="00A857D1"/>
    <w:rsid w:val="00A90E6A"/>
    <w:rsid w:val="00A927A0"/>
    <w:rsid w:val="00A938D0"/>
    <w:rsid w:val="00A944B3"/>
    <w:rsid w:val="00A9480A"/>
    <w:rsid w:val="00AA1755"/>
    <w:rsid w:val="00AA2410"/>
    <w:rsid w:val="00AA2BC8"/>
    <w:rsid w:val="00AA2BF6"/>
    <w:rsid w:val="00AA3355"/>
    <w:rsid w:val="00AA35EC"/>
    <w:rsid w:val="00AA478B"/>
    <w:rsid w:val="00AA5288"/>
    <w:rsid w:val="00AA61B5"/>
    <w:rsid w:val="00AA70AB"/>
    <w:rsid w:val="00AB0AED"/>
    <w:rsid w:val="00AB144C"/>
    <w:rsid w:val="00AB23C0"/>
    <w:rsid w:val="00AB6141"/>
    <w:rsid w:val="00AB65C9"/>
    <w:rsid w:val="00AB6DB6"/>
    <w:rsid w:val="00AB7080"/>
    <w:rsid w:val="00AB7809"/>
    <w:rsid w:val="00AC013C"/>
    <w:rsid w:val="00AC0A35"/>
    <w:rsid w:val="00AC0B35"/>
    <w:rsid w:val="00AC0D6E"/>
    <w:rsid w:val="00AC10A8"/>
    <w:rsid w:val="00AC1EF8"/>
    <w:rsid w:val="00AC21F1"/>
    <w:rsid w:val="00AC3160"/>
    <w:rsid w:val="00AC4103"/>
    <w:rsid w:val="00AC4784"/>
    <w:rsid w:val="00AC643A"/>
    <w:rsid w:val="00AD0D53"/>
    <w:rsid w:val="00AD10B3"/>
    <w:rsid w:val="00AD17AD"/>
    <w:rsid w:val="00AD1D31"/>
    <w:rsid w:val="00AD237E"/>
    <w:rsid w:val="00AE0245"/>
    <w:rsid w:val="00AE3768"/>
    <w:rsid w:val="00AE4A99"/>
    <w:rsid w:val="00AE587A"/>
    <w:rsid w:val="00AE5DEC"/>
    <w:rsid w:val="00AE66AF"/>
    <w:rsid w:val="00AE74EA"/>
    <w:rsid w:val="00AF07C3"/>
    <w:rsid w:val="00AF0D26"/>
    <w:rsid w:val="00AF239E"/>
    <w:rsid w:val="00AF27DA"/>
    <w:rsid w:val="00AF369F"/>
    <w:rsid w:val="00AF4501"/>
    <w:rsid w:val="00AF694C"/>
    <w:rsid w:val="00AF6A4F"/>
    <w:rsid w:val="00B007FE"/>
    <w:rsid w:val="00B01B42"/>
    <w:rsid w:val="00B03EAA"/>
    <w:rsid w:val="00B04647"/>
    <w:rsid w:val="00B04D2B"/>
    <w:rsid w:val="00B051B5"/>
    <w:rsid w:val="00B062E3"/>
    <w:rsid w:val="00B06590"/>
    <w:rsid w:val="00B06A90"/>
    <w:rsid w:val="00B06F08"/>
    <w:rsid w:val="00B0733F"/>
    <w:rsid w:val="00B10137"/>
    <w:rsid w:val="00B1049F"/>
    <w:rsid w:val="00B11115"/>
    <w:rsid w:val="00B13BDF"/>
    <w:rsid w:val="00B147B7"/>
    <w:rsid w:val="00B166DA"/>
    <w:rsid w:val="00B16C6D"/>
    <w:rsid w:val="00B2077E"/>
    <w:rsid w:val="00B2086E"/>
    <w:rsid w:val="00B20FC0"/>
    <w:rsid w:val="00B215A6"/>
    <w:rsid w:val="00B217E2"/>
    <w:rsid w:val="00B2344A"/>
    <w:rsid w:val="00B2546D"/>
    <w:rsid w:val="00B25A5C"/>
    <w:rsid w:val="00B25FF5"/>
    <w:rsid w:val="00B3043B"/>
    <w:rsid w:val="00B31158"/>
    <w:rsid w:val="00B31520"/>
    <w:rsid w:val="00B31D06"/>
    <w:rsid w:val="00B3201E"/>
    <w:rsid w:val="00B34F3C"/>
    <w:rsid w:val="00B36131"/>
    <w:rsid w:val="00B3631B"/>
    <w:rsid w:val="00B36503"/>
    <w:rsid w:val="00B4171D"/>
    <w:rsid w:val="00B41FC4"/>
    <w:rsid w:val="00B426B9"/>
    <w:rsid w:val="00B44DA8"/>
    <w:rsid w:val="00B450BF"/>
    <w:rsid w:val="00B4772A"/>
    <w:rsid w:val="00B519A5"/>
    <w:rsid w:val="00B549FD"/>
    <w:rsid w:val="00B5534F"/>
    <w:rsid w:val="00B56314"/>
    <w:rsid w:val="00B56EEE"/>
    <w:rsid w:val="00B57F7A"/>
    <w:rsid w:val="00B600EE"/>
    <w:rsid w:val="00B61300"/>
    <w:rsid w:val="00B613A1"/>
    <w:rsid w:val="00B632E4"/>
    <w:rsid w:val="00B6349A"/>
    <w:rsid w:val="00B677D7"/>
    <w:rsid w:val="00B67B51"/>
    <w:rsid w:val="00B708B9"/>
    <w:rsid w:val="00B716EC"/>
    <w:rsid w:val="00B71DA3"/>
    <w:rsid w:val="00B72683"/>
    <w:rsid w:val="00B72F28"/>
    <w:rsid w:val="00B72F7C"/>
    <w:rsid w:val="00B74562"/>
    <w:rsid w:val="00B75D94"/>
    <w:rsid w:val="00B766E8"/>
    <w:rsid w:val="00B76B69"/>
    <w:rsid w:val="00B77468"/>
    <w:rsid w:val="00B77540"/>
    <w:rsid w:val="00B77C41"/>
    <w:rsid w:val="00B80733"/>
    <w:rsid w:val="00B80BD8"/>
    <w:rsid w:val="00B810B4"/>
    <w:rsid w:val="00B82BF4"/>
    <w:rsid w:val="00B82C43"/>
    <w:rsid w:val="00B85A14"/>
    <w:rsid w:val="00B85B65"/>
    <w:rsid w:val="00B866D4"/>
    <w:rsid w:val="00B90387"/>
    <w:rsid w:val="00B91489"/>
    <w:rsid w:val="00B9172B"/>
    <w:rsid w:val="00B93424"/>
    <w:rsid w:val="00B942DA"/>
    <w:rsid w:val="00B95275"/>
    <w:rsid w:val="00B95532"/>
    <w:rsid w:val="00B95B12"/>
    <w:rsid w:val="00B96C23"/>
    <w:rsid w:val="00B96FBE"/>
    <w:rsid w:val="00BA0306"/>
    <w:rsid w:val="00BA0424"/>
    <w:rsid w:val="00BA502E"/>
    <w:rsid w:val="00BA6628"/>
    <w:rsid w:val="00BA7099"/>
    <w:rsid w:val="00BB0367"/>
    <w:rsid w:val="00BB1383"/>
    <w:rsid w:val="00BB18AE"/>
    <w:rsid w:val="00BB3B59"/>
    <w:rsid w:val="00BB6D49"/>
    <w:rsid w:val="00BB7FB2"/>
    <w:rsid w:val="00BC003C"/>
    <w:rsid w:val="00BC2B33"/>
    <w:rsid w:val="00BC4099"/>
    <w:rsid w:val="00BC6211"/>
    <w:rsid w:val="00BD065E"/>
    <w:rsid w:val="00BD2275"/>
    <w:rsid w:val="00BD2EFF"/>
    <w:rsid w:val="00BD2FFC"/>
    <w:rsid w:val="00BD38BA"/>
    <w:rsid w:val="00BD4EDB"/>
    <w:rsid w:val="00BD4F25"/>
    <w:rsid w:val="00BD5319"/>
    <w:rsid w:val="00BD5D12"/>
    <w:rsid w:val="00BD5FA3"/>
    <w:rsid w:val="00BD7225"/>
    <w:rsid w:val="00BE01ED"/>
    <w:rsid w:val="00BE034D"/>
    <w:rsid w:val="00BE138D"/>
    <w:rsid w:val="00BE19BE"/>
    <w:rsid w:val="00BE3A65"/>
    <w:rsid w:val="00BE74A5"/>
    <w:rsid w:val="00BF22AF"/>
    <w:rsid w:val="00BF2402"/>
    <w:rsid w:val="00BF3B64"/>
    <w:rsid w:val="00BF4910"/>
    <w:rsid w:val="00BF63F2"/>
    <w:rsid w:val="00BF74C6"/>
    <w:rsid w:val="00C018B2"/>
    <w:rsid w:val="00C021AB"/>
    <w:rsid w:val="00C023EB"/>
    <w:rsid w:val="00C04100"/>
    <w:rsid w:val="00C04366"/>
    <w:rsid w:val="00C04BA6"/>
    <w:rsid w:val="00C05F33"/>
    <w:rsid w:val="00C064A2"/>
    <w:rsid w:val="00C07B79"/>
    <w:rsid w:val="00C13FF6"/>
    <w:rsid w:val="00C1401A"/>
    <w:rsid w:val="00C14B9A"/>
    <w:rsid w:val="00C167E1"/>
    <w:rsid w:val="00C17F2A"/>
    <w:rsid w:val="00C2077F"/>
    <w:rsid w:val="00C21408"/>
    <w:rsid w:val="00C22626"/>
    <w:rsid w:val="00C23567"/>
    <w:rsid w:val="00C2432D"/>
    <w:rsid w:val="00C24E3C"/>
    <w:rsid w:val="00C25940"/>
    <w:rsid w:val="00C275E8"/>
    <w:rsid w:val="00C301E7"/>
    <w:rsid w:val="00C3188C"/>
    <w:rsid w:val="00C32985"/>
    <w:rsid w:val="00C338FB"/>
    <w:rsid w:val="00C342B3"/>
    <w:rsid w:val="00C34CCC"/>
    <w:rsid w:val="00C353EE"/>
    <w:rsid w:val="00C362CA"/>
    <w:rsid w:val="00C36CE0"/>
    <w:rsid w:val="00C3838C"/>
    <w:rsid w:val="00C42CD8"/>
    <w:rsid w:val="00C4468F"/>
    <w:rsid w:val="00C50A5E"/>
    <w:rsid w:val="00C53857"/>
    <w:rsid w:val="00C547E3"/>
    <w:rsid w:val="00C55357"/>
    <w:rsid w:val="00C560CC"/>
    <w:rsid w:val="00C566D0"/>
    <w:rsid w:val="00C57FF7"/>
    <w:rsid w:val="00C60F78"/>
    <w:rsid w:val="00C626CE"/>
    <w:rsid w:val="00C63026"/>
    <w:rsid w:val="00C638B5"/>
    <w:rsid w:val="00C63BC8"/>
    <w:rsid w:val="00C7159A"/>
    <w:rsid w:val="00C71CDC"/>
    <w:rsid w:val="00C73E58"/>
    <w:rsid w:val="00C74E92"/>
    <w:rsid w:val="00C7696F"/>
    <w:rsid w:val="00C77E9C"/>
    <w:rsid w:val="00C8065C"/>
    <w:rsid w:val="00C81CB7"/>
    <w:rsid w:val="00C82217"/>
    <w:rsid w:val="00C82941"/>
    <w:rsid w:val="00C82CDA"/>
    <w:rsid w:val="00C83DEE"/>
    <w:rsid w:val="00C846FE"/>
    <w:rsid w:val="00C91BC1"/>
    <w:rsid w:val="00C939CB"/>
    <w:rsid w:val="00C93D36"/>
    <w:rsid w:val="00C959C3"/>
    <w:rsid w:val="00C97140"/>
    <w:rsid w:val="00CA0FAC"/>
    <w:rsid w:val="00CA2015"/>
    <w:rsid w:val="00CA22EF"/>
    <w:rsid w:val="00CA259A"/>
    <w:rsid w:val="00CA4B7C"/>
    <w:rsid w:val="00CA666C"/>
    <w:rsid w:val="00CB0D04"/>
    <w:rsid w:val="00CB2006"/>
    <w:rsid w:val="00CB2433"/>
    <w:rsid w:val="00CB2A07"/>
    <w:rsid w:val="00CB39DA"/>
    <w:rsid w:val="00CB4DCC"/>
    <w:rsid w:val="00CB6151"/>
    <w:rsid w:val="00CB6AA3"/>
    <w:rsid w:val="00CC1824"/>
    <w:rsid w:val="00CC1A5E"/>
    <w:rsid w:val="00CC2F23"/>
    <w:rsid w:val="00CC4E98"/>
    <w:rsid w:val="00CD02F0"/>
    <w:rsid w:val="00CD20F0"/>
    <w:rsid w:val="00CD61CB"/>
    <w:rsid w:val="00CD67CB"/>
    <w:rsid w:val="00CD6EEF"/>
    <w:rsid w:val="00CD79CF"/>
    <w:rsid w:val="00CE0E3A"/>
    <w:rsid w:val="00CE1BB0"/>
    <w:rsid w:val="00CE2A7E"/>
    <w:rsid w:val="00CE2CC9"/>
    <w:rsid w:val="00CE4F6A"/>
    <w:rsid w:val="00CE5CDA"/>
    <w:rsid w:val="00CE60E7"/>
    <w:rsid w:val="00CE6D02"/>
    <w:rsid w:val="00CE6D18"/>
    <w:rsid w:val="00CE6DEF"/>
    <w:rsid w:val="00CE73B6"/>
    <w:rsid w:val="00CF079D"/>
    <w:rsid w:val="00CF1151"/>
    <w:rsid w:val="00CF1C28"/>
    <w:rsid w:val="00CF61D3"/>
    <w:rsid w:val="00D01DBE"/>
    <w:rsid w:val="00D01FF8"/>
    <w:rsid w:val="00D03362"/>
    <w:rsid w:val="00D117E8"/>
    <w:rsid w:val="00D11C9A"/>
    <w:rsid w:val="00D121C8"/>
    <w:rsid w:val="00D1490D"/>
    <w:rsid w:val="00D17846"/>
    <w:rsid w:val="00D21F89"/>
    <w:rsid w:val="00D22088"/>
    <w:rsid w:val="00D2223A"/>
    <w:rsid w:val="00D22480"/>
    <w:rsid w:val="00D242C8"/>
    <w:rsid w:val="00D24D51"/>
    <w:rsid w:val="00D25DD2"/>
    <w:rsid w:val="00D265E7"/>
    <w:rsid w:val="00D2705F"/>
    <w:rsid w:val="00D27449"/>
    <w:rsid w:val="00D27B7F"/>
    <w:rsid w:val="00D27DB3"/>
    <w:rsid w:val="00D313F5"/>
    <w:rsid w:val="00D34DE6"/>
    <w:rsid w:val="00D3599A"/>
    <w:rsid w:val="00D3772D"/>
    <w:rsid w:val="00D42A43"/>
    <w:rsid w:val="00D42DB8"/>
    <w:rsid w:val="00D455A1"/>
    <w:rsid w:val="00D475F7"/>
    <w:rsid w:val="00D50FF0"/>
    <w:rsid w:val="00D518F6"/>
    <w:rsid w:val="00D51C56"/>
    <w:rsid w:val="00D570C5"/>
    <w:rsid w:val="00D61832"/>
    <w:rsid w:val="00D62BFF"/>
    <w:rsid w:val="00D659C0"/>
    <w:rsid w:val="00D65EB7"/>
    <w:rsid w:val="00D66537"/>
    <w:rsid w:val="00D706FE"/>
    <w:rsid w:val="00D71A88"/>
    <w:rsid w:val="00D72695"/>
    <w:rsid w:val="00D72771"/>
    <w:rsid w:val="00D729E4"/>
    <w:rsid w:val="00D75E09"/>
    <w:rsid w:val="00D75FBE"/>
    <w:rsid w:val="00D7729C"/>
    <w:rsid w:val="00D811A9"/>
    <w:rsid w:val="00D83E2F"/>
    <w:rsid w:val="00D8672B"/>
    <w:rsid w:val="00D90D09"/>
    <w:rsid w:val="00D92CF4"/>
    <w:rsid w:val="00D93BF6"/>
    <w:rsid w:val="00D93D0D"/>
    <w:rsid w:val="00D94ECB"/>
    <w:rsid w:val="00D97979"/>
    <w:rsid w:val="00DA09B0"/>
    <w:rsid w:val="00DA1A3E"/>
    <w:rsid w:val="00DA2166"/>
    <w:rsid w:val="00DA2662"/>
    <w:rsid w:val="00DA61B5"/>
    <w:rsid w:val="00DA636C"/>
    <w:rsid w:val="00DB0B57"/>
    <w:rsid w:val="00DB0CB0"/>
    <w:rsid w:val="00DB1125"/>
    <w:rsid w:val="00DB1BE1"/>
    <w:rsid w:val="00DB268A"/>
    <w:rsid w:val="00DB26C5"/>
    <w:rsid w:val="00DB4AD2"/>
    <w:rsid w:val="00DB5216"/>
    <w:rsid w:val="00DB62BF"/>
    <w:rsid w:val="00DC557F"/>
    <w:rsid w:val="00DC5D9B"/>
    <w:rsid w:val="00DC6ACC"/>
    <w:rsid w:val="00DD1729"/>
    <w:rsid w:val="00DD18AB"/>
    <w:rsid w:val="00DD4819"/>
    <w:rsid w:val="00DD6759"/>
    <w:rsid w:val="00DD775F"/>
    <w:rsid w:val="00DD77F0"/>
    <w:rsid w:val="00DD7C30"/>
    <w:rsid w:val="00DE0048"/>
    <w:rsid w:val="00DE02E4"/>
    <w:rsid w:val="00DE0577"/>
    <w:rsid w:val="00DE063B"/>
    <w:rsid w:val="00DE24AB"/>
    <w:rsid w:val="00DE2DFC"/>
    <w:rsid w:val="00DE3DCA"/>
    <w:rsid w:val="00DE4F43"/>
    <w:rsid w:val="00DE6E9E"/>
    <w:rsid w:val="00DE7933"/>
    <w:rsid w:val="00DE7ABA"/>
    <w:rsid w:val="00DF3447"/>
    <w:rsid w:val="00DF5D51"/>
    <w:rsid w:val="00DF6AC1"/>
    <w:rsid w:val="00E00AD1"/>
    <w:rsid w:val="00E02CD2"/>
    <w:rsid w:val="00E034C8"/>
    <w:rsid w:val="00E048DE"/>
    <w:rsid w:val="00E10076"/>
    <w:rsid w:val="00E10DDD"/>
    <w:rsid w:val="00E11434"/>
    <w:rsid w:val="00E120C0"/>
    <w:rsid w:val="00E12A5D"/>
    <w:rsid w:val="00E14603"/>
    <w:rsid w:val="00E1526E"/>
    <w:rsid w:val="00E17AC4"/>
    <w:rsid w:val="00E20416"/>
    <w:rsid w:val="00E21511"/>
    <w:rsid w:val="00E2250D"/>
    <w:rsid w:val="00E227EF"/>
    <w:rsid w:val="00E22CEF"/>
    <w:rsid w:val="00E23759"/>
    <w:rsid w:val="00E25943"/>
    <w:rsid w:val="00E25DB5"/>
    <w:rsid w:val="00E25EBD"/>
    <w:rsid w:val="00E262C3"/>
    <w:rsid w:val="00E26B43"/>
    <w:rsid w:val="00E30510"/>
    <w:rsid w:val="00E323A1"/>
    <w:rsid w:val="00E323D6"/>
    <w:rsid w:val="00E41481"/>
    <w:rsid w:val="00E4190F"/>
    <w:rsid w:val="00E4225D"/>
    <w:rsid w:val="00E43E93"/>
    <w:rsid w:val="00E44917"/>
    <w:rsid w:val="00E45B24"/>
    <w:rsid w:val="00E45C31"/>
    <w:rsid w:val="00E4712C"/>
    <w:rsid w:val="00E502EB"/>
    <w:rsid w:val="00E5041A"/>
    <w:rsid w:val="00E521F7"/>
    <w:rsid w:val="00E54DAE"/>
    <w:rsid w:val="00E5663D"/>
    <w:rsid w:val="00E5704B"/>
    <w:rsid w:val="00E571B2"/>
    <w:rsid w:val="00E60A87"/>
    <w:rsid w:val="00E61FFD"/>
    <w:rsid w:val="00E625B0"/>
    <w:rsid w:val="00E6440D"/>
    <w:rsid w:val="00E65365"/>
    <w:rsid w:val="00E67EC0"/>
    <w:rsid w:val="00E70928"/>
    <w:rsid w:val="00E71017"/>
    <w:rsid w:val="00E719DC"/>
    <w:rsid w:val="00E72252"/>
    <w:rsid w:val="00E727F1"/>
    <w:rsid w:val="00E72ED3"/>
    <w:rsid w:val="00E74ADB"/>
    <w:rsid w:val="00E76EA1"/>
    <w:rsid w:val="00E779A6"/>
    <w:rsid w:val="00E779D3"/>
    <w:rsid w:val="00E77CE6"/>
    <w:rsid w:val="00E8110E"/>
    <w:rsid w:val="00E8182E"/>
    <w:rsid w:val="00E8348C"/>
    <w:rsid w:val="00E83F34"/>
    <w:rsid w:val="00E84373"/>
    <w:rsid w:val="00E84BE3"/>
    <w:rsid w:val="00E85D1E"/>
    <w:rsid w:val="00E866CB"/>
    <w:rsid w:val="00E879B4"/>
    <w:rsid w:val="00E90311"/>
    <w:rsid w:val="00E91EDC"/>
    <w:rsid w:val="00E92841"/>
    <w:rsid w:val="00E93076"/>
    <w:rsid w:val="00E944AB"/>
    <w:rsid w:val="00E956D1"/>
    <w:rsid w:val="00E9572B"/>
    <w:rsid w:val="00E962F1"/>
    <w:rsid w:val="00E9790C"/>
    <w:rsid w:val="00EA18FD"/>
    <w:rsid w:val="00EA1CD9"/>
    <w:rsid w:val="00EA269D"/>
    <w:rsid w:val="00EA2E86"/>
    <w:rsid w:val="00EA45CC"/>
    <w:rsid w:val="00EA5FF9"/>
    <w:rsid w:val="00EA75D9"/>
    <w:rsid w:val="00EA7691"/>
    <w:rsid w:val="00EB1195"/>
    <w:rsid w:val="00EB18BC"/>
    <w:rsid w:val="00EB39FB"/>
    <w:rsid w:val="00EB43F7"/>
    <w:rsid w:val="00EB6372"/>
    <w:rsid w:val="00EC12DA"/>
    <w:rsid w:val="00EC1732"/>
    <w:rsid w:val="00EC3067"/>
    <w:rsid w:val="00EC457B"/>
    <w:rsid w:val="00EC55F5"/>
    <w:rsid w:val="00EC61E9"/>
    <w:rsid w:val="00ED0933"/>
    <w:rsid w:val="00ED1A35"/>
    <w:rsid w:val="00ED2784"/>
    <w:rsid w:val="00ED3649"/>
    <w:rsid w:val="00ED4001"/>
    <w:rsid w:val="00ED4CB9"/>
    <w:rsid w:val="00ED74B8"/>
    <w:rsid w:val="00ED7704"/>
    <w:rsid w:val="00ED7D50"/>
    <w:rsid w:val="00EE1050"/>
    <w:rsid w:val="00EE2081"/>
    <w:rsid w:val="00EE2F64"/>
    <w:rsid w:val="00EE39E3"/>
    <w:rsid w:val="00EE41E2"/>
    <w:rsid w:val="00EE707D"/>
    <w:rsid w:val="00EF0927"/>
    <w:rsid w:val="00EF0C0B"/>
    <w:rsid w:val="00EF0EF9"/>
    <w:rsid w:val="00EF1984"/>
    <w:rsid w:val="00EF3460"/>
    <w:rsid w:val="00EF3E89"/>
    <w:rsid w:val="00EF43C9"/>
    <w:rsid w:val="00EF54E5"/>
    <w:rsid w:val="00EF5A51"/>
    <w:rsid w:val="00EF77DD"/>
    <w:rsid w:val="00EF7B01"/>
    <w:rsid w:val="00F01102"/>
    <w:rsid w:val="00F01B8D"/>
    <w:rsid w:val="00F03413"/>
    <w:rsid w:val="00F06797"/>
    <w:rsid w:val="00F07BD9"/>
    <w:rsid w:val="00F0CBB5"/>
    <w:rsid w:val="00F100C8"/>
    <w:rsid w:val="00F1085B"/>
    <w:rsid w:val="00F119E7"/>
    <w:rsid w:val="00F13389"/>
    <w:rsid w:val="00F13BE6"/>
    <w:rsid w:val="00F13D85"/>
    <w:rsid w:val="00F15859"/>
    <w:rsid w:val="00F20298"/>
    <w:rsid w:val="00F21310"/>
    <w:rsid w:val="00F213F5"/>
    <w:rsid w:val="00F2148D"/>
    <w:rsid w:val="00F21D23"/>
    <w:rsid w:val="00F234C8"/>
    <w:rsid w:val="00F240BC"/>
    <w:rsid w:val="00F24350"/>
    <w:rsid w:val="00F24548"/>
    <w:rsid w:val="00F245C3"/>
    <w:rsid w:val="00F25247"/>
    <w:rsid w:val="00F25CC7"/>
    <w:rsid w:val="00F279F5"/>
    <w:rsid w:val="00F32928"/>
    <w:rsid w:val="00F32EB2"/>
    <w:rsid w:val="00F32FC6"/>
    <w:rsid w:val="00F40165"/>
    <w:rsid w:val="00F4062D"/>
    <w:rsid w:val="00F40A23"/>
    <w:rsid w:val="00F42EB9"/>
    <w:rsid w:val="00F46600"/>
    <w:rsid w:val="00F50BB7"/>
    <w:rsid w:val="00F570E8"/>
    <w:rsid w:val="00F5718C"/>
    <w:rsid w:val="00F6337D"/>
    <w:rsid w:val="00F63E97"/>
    <w:rsid w:val="00F67C85"/>
    <w:rsid w:val="00F72E82"/>
    <w:rsid w:val="00F7314E"/>
    <w:rsid w:val="00F7329D"/>
    <w:rsid w:val="00F747A6"/>
    <w:rsid w:val="00F755F3"/>
    <w:rsid w:val="00F77C39"/>
    <w:rsid w:val="00F77FE2"/>
    <w:rsid w:val="00F81973"/>
    <w:rsid w:val="00F81B43"/>
    <w:rsid w:val="00F81E88"/>
    <w:rsid w:val="00F821A5"/>
    <w:rsid w:val="00F82B34"/>
    <w:rsid w:val="00F84016"/>
    <w:rsid w:val="00F864C3"/>
    <w:rsid w:val="00F907B3"/>
    <w:rsid w:val="00F90ED0"/>
    <w:rsid w:val="00F91D65"/>
    <w:rsid w:val="00F933E9"/>
    <w:rsid w:val="00F94D69"/>
    <w:rsid w:val="00F96137"/>
    <w:rsid w:val="00F97380"/>
    <w:rsid w:val="00F97430"/>
    <w:rsid w:val="00FA3748"/>
    <w:rsid w:val="00FA4212"/>
    <w:rsid w:val="00FA4839"/>
    <w:rsid w:val="00FA691A"/>
    <w:rsid w:val="00FA6C1E"/>
    <w:rsid w:val="00FB2565"/>
    <w:rsid w:val="00FB337B"/>
    <w:rsid w:val="00FB4F6C"/>
    <w:rsid w:val="00FB529C"/>
    <w:rsid w:val="00FB7487"/>
    <w:rsid w:val="00FB7D3F"/>
    <w:rsid w:val="00FC1423"/>
    <w:rsid w:val="00FC173F"/>
    <w:rsid w:val="00FC3944"/>
    <w:rsid w:val="00FC3E2B"/>
    <w:rsid w:val="00FC3F32"/>
    <w:rsid w:val="00FC5A32"/>
    <w:rsid w:val="00FC5F1D"/>
    <w:rsid w:val="00FC62F1"/>
    <w:rsid w:val="00FD1494"/>
    <w:rsid w:val="00FD2407"/>
    <w:rsid w:val="00FD4418"/>
    <w:rsid w:val="00FD60FE"/>
    <w:rsid w:val="00FD6711"/>
    <w:rsid w:val="00FD6F19"/>
    <w:rsid w:val="00FE2760"/>
    <w:rsid w:val="00FE4242"/>
    <w:rsid w:val="00FE57E3"/>
    <w:rsid w:val="00FE5964"/>
    <w:rsid w:val="00FE6770"/>
    <w:rsid w:val="00FE684E"/>
    <w:rsid w:val="00FE78BD"/>
    <w:rsid w:val="00FE7DE3"/>
    <w:rsid w:val="00FF2F97"/>
    <w:rsid w:val="00FF45B2"/>
    <w:rsid w:val="00FF46A9"/>
    <w:rsid w:val="00FF4B62"/>
    <w:rsid w:val="010446BA"/>
    <w:rsid w:val="01254ED8"/>
    <w:rsid w:val="01362B16"/>
    <w:rsid w:val="0136B887"/>
    <w:rsid w:val="013FE6BA"/>
    <w:rsid w:val="0140949F"/>
    <w:rsid w:val="014A2F0A"/>
    <w:rsid w:val="0160F8F7"/>
    <w:rsid w:val="0172EF19"/>
    <w:rsid w:val="0192391D"/>
    <w:rsid w:val="01A1189B"/>
    <w:rsid w:val="01AAE37B"/>
    <w:rsid w:val="01B65063"/>
    <w:rsid w:val="01D6A1B7"/>
    <w:rsid w:val="01FEB630"/>
    <w:rsid w:val="0209CBE9"/>
    <w:rsid w:val="02337969"/>
    <w:rsid w:val="02375DAE"/>
    <w:rsid w:val="0257CE51"/>
    <w:rsid w:val="0272CFB4"/>
    <w:rsid w:val="0297B17E"/>
    <w:rsid w:val="02A342DF"/>
    <w:rsid w:val="02FBE40D"/>
    <w:rsid w:val="032631F2"/>
    <w:rsid w:val="0371E934"/>
    <w:rsid w:val="0383240B"/>
    <w:rsid w:val="03894347"/>
    <w:rsid w:val="03895CB0"/>
    <w:rsid w:val="03B58130"/>
    <w:rsid w:val="03D8461D"/>
    <w:rsid w:val="03DB9E28"/>
    <w:rsid w:val="03E49F74"/>
    <w:rsid w:val="03F1CC58"/>
    <w:rsid w:val="0420248E"/>
    <w:rsid w:val="0444F028"/>
    <w:rsid w:val="044AFA4A"/>
    <w:rsid w:val="044D6AA0"/>
    <w:rsid w:val="0465B613"/>
    <w:rsid w:val="04A95035"/>
    <w:rsid w:val="04AE4B38"/>
    <w:rsid w:val="05033FAF"/>
    <w:rsid w:val="050B4685"/>
    <w:rsid w:val="050E3549"/>
    <w:rsid w:val="0510B552"/>
    <w:rsid w:val="0514BC98"/>
    <w:rsid w:val="05257903"/>
    <w:rsid w:val="055E524A"/>
    <w:rsid w:val="0566F3C9"/>
    <w:rsid w:val="05739A81"/>
    <w:rsid w:val="0582ED97"/>
    <w:rsid w:val="058E9A54"/>
    <w:rsid w:val="05C61693"/>
    <w:rsid w:val="05CBF756"/>
    <w:rsid w:val="05D69473"/>
    <w:rsid w:val="05D713A3"/>
    <w:rsid w:val="05E404DB"/>
    <w:rsid w:val="05E8BFB4"/>
    <w:rsid w:val="06146DE2"/>
    <w:rsid w:val="06474575"/>
    <w:rsid w:val="067DCDCB"/>
    <w:rsid w:val="0681B7E2"/>
    <w:rsid w:val="06978D42"/>
    <w:rsid w:val="06A29650"/>
    <w:rsid w:val="06C03ED1"/>
    <w:rsid w:val="06E2F060"/>
    <w:rsid w:val="06F18FF9"/>
    <w:rsid w:val="06F8D2C5"/>
    <w:rsid w:val="06FBF8D9"/>
    <w:rsid w:val="06FE08CD"/>
    <w:rsid w:val="0745AD66"/>
    <w:rsid w:val="075129E7"/>
    <w:rsid w:val="0777F4C7"/>
    <w:rsid w:val="07913341"/>
    <w:rsid w:val="07A8FFFF"/>
    <w:rsid w:val="07B67546"/>
    <w:rsid w:val="07B92141"/>
    <w:rsid w:val="07E19BA9"/>
    <w:rsid w:val="07E73498"/>
    <w:rsid w:val="07FE122A"/>
    <w:rsid w:val="080FDFEE"/>
    <w:rsid w:val="0818C621"/>
    <w:rsid w:val="08225FC8"/>
    <w:rsid w:val="0843BDF1"/>
    <w:rsid w:val="0855362A"/>
    <w:rsid w:val="0882217E"/>
    <w:rsid w:val="0896E650"/>
    <w:rsid w:val="08A5BE1B"/>
    <w:rsid w:val="08A8055B"/>
    <w:rsid w:val="08B292E9"/>
    <w:rsid w:val="08B37CB4"/>
    <w:rsid w:val="08BF4DEA"/>
    <w:rsid w:val="08D2DBF0"/>
    <w:rsid w:val="08E213D1"/>
    <w:rsid w:val="08EAAAF5"/>
    <w:rsid w:val="090DAF82"/>
    <w:rsid w:val="093F43B3"/>
    <w:rsid w:val="0946A290"/>
    <w:rsid w:val="0950C3AE"/>
    <w:rsid w:val="0969EC80"/>
    <w:rsid w:val="096AD504"/>
    <w:rsid w:val="09AC2A80"/>
    <w:rsid w:val="09CB1123"/>
    <w:rsid w:val="09D3A759"/>
    <w:rsid w:val="09D46673"/>
    <w:rsid w:val="09E4010F"/>
    <w:rsid w:val="09EFDAFB"/>
    <w:rsid w:val="09FFF457"/>
    <w:rsid w:val="0A007B96"/>
    <w:rsid w:val="0A0800AA"/>
    <w:rsid w:val="0A146CE0"/>
    <w:rsid w:val="0A372CFA"/>
    <w:rsid w:val="0A571A67"/>
    <w:rsid w:val="0A73C479"/>
    <w:rsid w:val="0A810575"/>
    <w:rsid w:val="0A86C516"/>
    <w:rsid w:val="0A8EB29C"/>
    <w:rsid w:val="0AB19E80"/>
    <w:rsid w:val="0AB915E4"/>
    <w:rsid w:val="0AE42197"/>
    <w:rsid w:val="0AE57FF0"/>
    <w:rsid w:val="0B239486"/>
    <w:rsid w:val="0B47FAE1"/>
    <w:rsid w:val="0B54D0CF"/>
    <w:rsid w:val="0B6AFE65"/>
    <w:rsid w:val="0BABF8F8"/>
    <w:rsid w:val="0BE41939"/>
    <w:rsid w:val="0BE7DA77"/>
    <w:rsid w:val="0BEE4DC2"/>
    <w:rsid w:val="0C00596E"/>
    <w:rsid w:val="0C0F94DA"/>
    <w:rsid w:val="0C1733C5"/>
    <w:rsid w:val="0C1BD366"/>
    <w:rsid w:val="0C29819F"/>
    <w:rsid w:val="0C33F336"/>
    <w:rsid w:val="0C3B7144"/>
    <w:rsid w:val="0C3F2252"/>
    <w:rsid w:val="0C728896"/>
    <w:rsid w:val="0C7F4728"/>
    <w:rsid w:val="0CAD08BF"/>
    <w:rsid w:val="0CAD92EF"/>
    <w:rsid w:val="0CCB9C55"/>
    <w:rsid w:val="0CE7C3BD"/>
    <w:rsid w:val="0D0E6728"/>
    <w:rsid w:val="0D5651CD"/>
    <w:rsid w:val="0D5AAE0C"/>
    <w:rsid w:val="0D686DB8"/>
    <w:rsid w:val="0D76A8CE"/>
    <w:rsid w:val="0D7CAD26"/>
    <w:rsid w:val="0DAB653B"/>
    <w:rsid w:val="0DCA8623"/>
    <w:rsid w:val="0DCE7591"/>
    <w:rsid w:val="0DD8852B"/>
    <w:rsid w:val="0E0BE07D"/>
    <w:rsid w:val="0E2DCF72"/>
    <w:rsid w:val="0E579C8C"/>
    <w:rsid w:val="0E5B602F"/>
    <w:rsid w:val="0F4AE02F"/>
    <w:rsid w:val="0F4D237A"/>
    <w:rsid w:val="0F7EB09A"/>
    <w:rsid w:val="0F82657B"/>
    <w:rsid w:val="0FA5A8D1"/>
    <w:rsid w:val="0FCDE67E"/>
    <w:rsid w:val="0FE8E9A0"/>
    <w:rsid w:val="0FF54813"/>
    <w:rsid w:val="0FFF69DD"/>
    <w:rsid w:val="100099A4"/>
    <w:rsid w:val="100E4716"/>
    <w:rsid w:val="101B6C04"/>
    <w:rsid w:val="1032E2C3"/>
    <w:rsid w:val="1043FE20"/>
    <w:rsid w:val="10465D0E"/>
    <w:rsid w:val="1047FAB7"/>
    <w:rsid w:val="10551F02"/>
    <w:rsid w:val="10CC956F"/>
    <w:rsid w:val="10E305FD"/>
    <w:rsid w:val="10EF62E9"/>
    <w:rsid w:val="111A80FB"/>
    <w:rsid w:val="111D8373"/>
    <w:rsid w:val="11392261"/>
    <w:rsid w:val="115D578C"/>
    <w:rsid w:val="11876C25"/>
    <w:rsid w:val="11A0B126"/>
    <w:rsid w:val="11B70064"/>
    <w:rsid w:val="11B73C65"/>
    <w:rsid w:val="11C6F0CD"/>
    <w:rsid w:val="11EB6EDB"/>
    <w:rsid w:val="1200B4AF"/>
    <w:rsid w:val="120CE4F0"/>
    <w:rsid w:val="126B5B06"/>
    <w:rsid w:val="127B2A8F"/>
    <w:rsid w:val="128353BA"/>
    <w:rsid w:val="12888CF3"/>
    <w:rsid w:val="128CA321"/>
    <w:rsid w:val="12901803"/>
    <w:rsid w:val="12929BA2"/>
    <w:rsid w:val="1293397C"/>
    <w:rsid w:val="12A2320C"/>
    <w:rsid w:val="12A45B48"/>
    <w:rsid w:val="12A6B73C"/>
    <w:rsid w:val="12AF7DC3"/>
    <w:rsid w:val="12D5F123"/>
    <w:rsid w:val="12F4FACF"/>
    <w:rsid w:val="13013C0C"/>
    <w:rsid w:val="130A59EE"/>
    <w:rsid w:val="1333F9BE"/>
    <w:rsid w:val="133BB473"/>
    <w:rsid w:val="13493FBE"/>
    <w:rsid w:val="13544CC1"/>
    <w:rsid w:val="1363024F"/>
    <w:rsid w:val="137DFDD0"/>
    <w:rsid w:val="13945311"/>
    <w:rsid w:val="13AC686E"/>
    <w:rsid w:val="13E0D7C3"/>
    <w:rsid w:val="13E7A592"/>
    <w:rsid w:val="13ECC0CB"/>
    <w:rsid w:val="14024030"/>
    <w:rsid w:val="1402906C"/>
    <w:rsid w:val="140BFF7A"/>
    <w:rsid w:val="14190534"/>
    <w:rsid w:val="143714EF"/>
    <w:rsid w:val="144514A7"/>
    <w:rsid w:val="145B4ED4"/>
    <w:rsid w:val="146FEE3F"/>
    <w:rsid w:val="14A12313"/>
    <w:rsid w:val="14C0082A"/>
    <w:rsid w:val="14E011BA"/>
    <w:rsid w:val="14E8ECD5"/>
    <w:rsid w:val="14EDBCDC"/>
    <w:rsid w:val="1507B08A"/>
    <w:rsid w:val="15162E20"/>
    <w:rsid w:val="1519356A"/>
    <w:rsid w:val="1523511D"/>
    <w:rsid w:val="1598369B"/>
    <w:rsid w:val="15A09297"/>
    <w:rsid w:val="15A7687D"/>
    <w:rsid w:val="15ABAE09"/>
    <w:rsid w:val="15C505F4"/>
    <w:rsid w:val="15E70332"/>
    <w:rsid w:val="15E84A52"/>
    <w:rsid w:val="15EDF21E"/>
    <w:rsid w:val="160FBFE7"/>
    <w:rsid w:val="1647A4C8"/>
    <w:rsid w:val="1651A174"/>
    <w:rsid w:val="1653EB05"/>
    <w:rsid w:val="168ADBE6"/>
    <w:rsid w:val="16B19CD3"/>
    <w:rsid w:val="16BC1292"/>
    <w:rsid w:val="16C7F154"/>
    <w:rsid w:val="17048BD0"/>
    <w:rsid w:val="171BB385"/>
    <w:rsid w:val="1735B29E"/>
    <w:rsid w:val="17368344"/>
    <w:rsid w:val="1752FF79"/>
    <w:rsid w:val="175D1554"/>
    <w:rsid w:val="17657783"/>
    <w:rsid w:val="178905F0"/>
    <w:rsid w:val="17C4AB8A"/>
    <w:rsid w:val="17C79323"/>
    <w:rsid w:val="17D0E543"/>
    <w:rsid w:val="17E4DB44"/>
    <w:rsid w:val="17F1DE73"/>
    <w:rsid w:val="17F7A8EC"/>
    <w:rsid w:val="17FDCC2C"/>
    <w:rsid w:val="181FB462"/>
    <w:rsid w:val="18219310"/>
    <w:rsid w:val="183EE737"/>
    <w:rsid w:val="187BE060"/>
    <w:rsid w:val="1892E21F"/>
    <w:rsid w:val="1899398F"/>
    <w:rsid w:val="18C83D84"/>
    <w:rsid w:val="18E766FA"/>
    <w:rsid w:val="190782E6"/>
    <w:rsid w:val="19090605"/>
    <w:rsid w:val="191E2CC3"/>
    <w:rsid w:val="192C7B5D"/>
    <w:rsid w:val="19396AA9"/>
    <w:rsid w:val="19783878"/>
    <w:rsid w:val="19924B42"/>
    <w:rsid w:val="19A18949"/>
    <w:rsid w:val="19A1B99C"/>
    <w:rsid w:val="19AD1E68"/>
    <w:rsid w:val="19BB84C3"/>
    <w:rsid w:val="1A0796B5"/>
    <w:rsid w:val="1A25EA6F"/>
    <w:rsid w:val="1A474A7D"/>
    <w:rsid w:val="1A49A839"/>
    <w:rsid w:val="1A92242C"/>
    <w:rsid w:val="1A95CAF6"/>
    <w:rsid w:val="1A9C6F79"/>
    <w:rsid w:val="1AA7D5E4"/>
    <w:rsid w:val="1AB6B257"/>
    <w:rsid w:val="1AC4CF97"/>
    <w:rsid w:val="1AD24691"/>
    <w:rsid w:val="1AF5E8A7"/>
    <w:rsid w:val="1AFC4C4C"/>
    <w:rsid w:val="1B0C7C12"/>
    <w:rsid w:val="1B1E5419"/>
    <w:rsid w:val="1B5E1EAB"/>
    <w:rsid w:val="1B96F838"/>
    <w:rsid w:val="1BEBAC1F"/>
    <w:rsid w:val="1C130B55"/>
    <w:rsid w:val="1C1797C4"/>
    <w:rsid w:val="1C24A724"/>
    <w:rsid w:val="1C263AE0"/>
    <w:rsid w:val="1C2FE58B"/>
    <w:rsid w:val="1C314820"/>
    <w:rsid w:val="1C3D7DE3"/>
    <w:rsid w:val="1C5BFD8B"/>
    <w:rsid w:val="1C73F341"/>
    <w:rsid w:val="1C7EBB4C"/>
    <w:rsid w:val="1C8C8318"/>
    <w:rsid w:val="1C981CAD"/>
    <w:rsid w:val="1CA1B168"/>
    <w:rsid w:val="1CA8C3F7"/>
    <w:rsid w:val="1CBBAA58"/>
    <w:rsid w:val="1CD335BE"/>
    <w:rsid w:val="1D025414"/>
    <w:rsid w:val="1D06F1D6"/>
    <w:rsid w:val="1D14789F"/>
    <w:rsid w:val="1D15C435"/>
    <w:rsid w:val="1D16A947"/>
    <w:rsid w:val="1D24E016"/>
    <w:rsid w:val="1D4663D0"/>
    <w:rsid w:val="1D72B743"/>
    <w:rsid w:val="1D9F2FFD"/>
    <w:rsid w:val="1DC138EC"/>
    <w:rsid w:val="1DD09497"/>
    <w:rsid w:val="1DD17FBC"/>
    <w:rsid w:val="1DD4DBBB"/>
    <w:rsid w:val="1DDC7728"/>
    <w:rsid w:val="1DE11B3C"/>
    <w:rsid w:val="1DE2AC42"/>
    <w:rsid w:val="1DE4D6CD"/>
    <w:rsid w:val="1DE6B46D"/>
    <w:rsid w:val="1E2F6773"/>
    <w:rsid w:val="1E346A58"/>
    <w:rsid w:val="1E39BD66"/>
    <w:rsid w:val="1E4174F9"/>
    <w:rsid w:val="1E4399ED"/>
    <w:rsid w:val="1E4D0C95"/>
    <w:rsid w:val="1E5CABFC"/>
    <w:rsid w:val="1E6367A7"/>
    <w:rsid w:val="1E733ECE"/>
    <w:rsid w:val="1ED13BA0"/>
    <w:rsid w:val="1EF69A36"/>
    <w:rsid w:val="1F1DE8A5"/>
    <w:rsid w:val="1F28F373"/>
    <w:rsid w:val="1F33E9C3"/>
    <w:rsid w:val="1F3A2D1A"/>
    <w:rsid w:val="1F428118"/>
    <w:rsid w:val="1F4CFAB4"/>
    <w:rsid w:val="1F602447"/>
    <w:rsid w:val="1F6F23C5"/>
    <w:rsid w:val="1F865733"/>
    <w:rsid w:val="1F9B6F75"/>
    <w:rsid w:val="1FA80C0E"/>
    <w:rsid w:val="1FEAE34C"/>
    <w:rsid w:val="1FF39726"/>
    <w:rsid w:val="200BD45D"/>
    <w:rsid w:val="2012266A"/>
    <w:rsid w:val="2018E07C"/>
    <w:rsid w:val="202141CA"/>
    <w:rsid w:val="205C3012"/>
    <w:rsid w:val="2082559E"/>
    <w:rsid w:val="20B0E351"/>
    <w:rsid w:val="20C2B1A1"/>
    <w:rsid w:val="20DC22CA"/>
    <w:rsid w:val="210165B0"/>
    <w:rsid w:val="212F64A7"/>
    <w:rsid w:val="213A45C3"/>
    <w:rsid w:val="2175E01E"/>
    <w:rsid w:val="217E8EB6"/>
    <w:rsid w:val="217EF9D5"/>
    <w:rsid w:val="218562D5"/>
    <w:rsid w:val="218A7347"/>
    <w:rsid w:val="21AA81FE"/>
    <w:rsid w:val="21AADF90"/>
    <w:rsid w:val="21B788FF"/>
    <w:rsid w:val="21D934E6"/>
    <w:rsid w:val="21E8ED80"/>
    <w:rsid w:val="21E9A1D9"/>
    <w:rsid w:val="21EEB280"/>
    <w:rsid w:val="21FAC196"/>
    <w:rsid w:val="21FD256F"/>
    <w:rsid w:val="22006C4F"/>
    <w:rsid w:val="2218F44A"/>
    <w:rsid w:val="22383DB7"/>
    <w:rsid w:val="225E41AB"/>
    <w:rsid w:val="226B724C"/>
    <w:rsid w:val="22CFCDEA"/>
    <w:rsid w:val="22E08225"/>
    <w:rsid w:val="22F6AFC8"/>
    <w:rsid w:val="22FAE607"/>
    <w:rsid w:val="231619B8"/>
    <w:rsid w:val="2337C525"/>
    <w:rsid w:val="2345ADC4"/>
    <w:rsid w:val="23621B4E"/>
    <w:rsid w:val="23AC49F3"/>
    <w:rsid w:val="23AD270A"/>
    <w:rsid w:val="23C1573D"/>
    <w:rsid w:val="23D40CB7"/>
    <w:rsid w:val="23D73EC4"/>
    <w:rsid w:val="23E40E4D"/>
    <w:rsid w:val="23F6F5BD"/>
    <w:rsid w:val="23FB2124"/>
    <w:rsid w:val="23FD8193"/>
    <w:rsid w:val="2403FBA2"/>
    <w:rsid w:val="24163D27"/>
    <w:rsid w:val="241EBE65"/>
    <w:rsid w:val="242CAE80"/>
    <w:rsid w:val="242E2D60"/>
    <w:rsid w:val="24677BAF"/>
    <w:rsid w:val="246B9E4B"/>
    <w:rsid w:val="246E990E"/>
    <w:rsid w:val="2495416E"/>
    <w:rsid w:val="249FA1C8"/>
    <w:rsid w:val="24A65F8C"/>
    <w:rsid w:val="24B37530"/>
    <w:rsid w:val="24BB02D0"/>
    <w:rsid w:val="24D98246"/>
    <w:rsid w:val="24F52AEE"/>
    <w:rsid w:val="2500CB96"/>
    <w:rsid w:val="250195E5"/>
    <w:rsid w:val="251C5FAB"/>
    <w:rsid w:val="251D29D7"/>
    <w:rsid w:val="25290AD8"/>
    <w:rsid w:val="2534E9D9"/>
    <w:rsid w:val="2535FE62"/>
    <w:rsid w:val="2570DEED"/>
    <w:rsid w:val="257FDEAE"/>
    <w:rsid w:val="25BF6A62"/>
    <w:rsid w:val="25DCADB0"/>
    <w:rsid w:val="260C2A3A"/>
    <w:rsid w:val="262AE3EE"/>
    <w:rsid w:val="26307AFE"/>
    <w:rsid w:val="265D28EB"/>
    <w:rsid w:val="265D3149"/>
    <w:rsid w:val="265FB693"/>
    <w:rsid w:val="26C46FAE"/>
    <w:rsid w:val="26D207ED"/>
    <w:rsid w:val="26D56029"/>
    <w:rsid w:val="26E6AB24"/>
    <w:rsid w:val="26FA70CB"/>
    <w:rsid w:val="270D94F5"/>
    <w:rsid w:val="272B8465"/>
    <w:rsid w:val="2773E045"/>
    <w:rsid w:val="277C56CC"/>
    <w:rsid w:val="2786F822"/>
    <w:rsid w:val="27A73F1D"/>
    <w:rsid w:val="27B2B0C5"/>
    <w:rsid w:val="27B38F9A"/>
    <w:rsid w:val="27B8DF83"/>
    <w:rsid w:val="27BED3DA"/>
    <w:rsid w:val="27C9947D"/>
    <w:rsid w:val="27CCBCCA"/>
    <w:rsid w:val="27E8415D"/>
    <w:rsid w:val="27EE539A"/>
    <w:rsid w:val="280AF4E6"/>
    <w:rsid w:val="280B2243"/>
    <w:rsid w:val="2835A713"/>
    <w:rsid w:val="287EB3F5"/>
    <w:rsid w:val="288B3C23"/>
    <w:rsid w:val="28943E71"/>
    <w:rsid w:val="28BB638C"/>
    <w:rsid w:val="28D1FE48"/>
    <w:rsid w:val="28E5D320"/>
    <w:rsid w:val="290235EB"/>
    <w:rsid w:val="291544F4"/>
    <w:rsid w:val="291A6744"/>
    <w:rsid w:val="297E3995"/>
    <w:rsid w:val="297FB07F"/>
    <w:rsid w:val="29826C48"/>
    <w:rsid w:val="2982DD51"/>
    <w:rsid w:val="299790AA"/>
    <w:rsid w:val="29BC7CAE"/>
    <w:rsid w:val="29E3B0CE"/>
    <w:rsid w:val="29FF85D7"/>
    <w:rsid w:val="2A0AFF3C"/>
    <w:rsid w:val="2A11C326"/>
    <w:rsid w:val="2A1FF23E"/>
    <w:rsid w:val="2A317230"/>
    <w:rsid w:val="2A3FDA45"/>
    <w:rsid w:val="2A44A8DF"/>
    <w:rsid w:val="2A4B8468"/>
    <w:rsid w:val="2A56DDD8"/>
    <w:rsid w:val="2A763D57"/>
    <w:rsid w:val="2A7717E8"/>
    <w:rsid w:val="2A7F7954"/>
    <w:rsid w:val="2A89CE3E"/>
    <w:rsid w:val="2A96501D"/>
    <w:rsid w:val="2AB20B35"/>
    <w:rsid w:val="2AC12DA8"/>
    <w:rsid w:val="2ADED161"/>
    <w:rsid w:val="2AF3FD62"/>
    <w:rsid w:val="2B126740"/>
    <w:rsid w:val="2B3CB903"/>
    <w:rsid w:val="2B42FFE5"/>
    <w:rsid w:val="2B72A896"/>
    <w:rsid w:val="2B73D4FC"/>
    <w:rsid w:val="2B7C6C69"/>
    <w:rsid w:val="2B94DCF8"/>
    <w:rsid w:val="2B9594C6"/>
    <w:rsid w:val="2BDDBB50"/>
    <w:rsid w:val="2BE02E4E"/>
    <w:rsid w:val="2BE995EB"/>
    <w:rsid w:val="2BF525B7"/>
    <w:rsid w:val="2C001E40"/>
    <w:rsid w:val="2C063309"/>
    <w:rsid w:val="2C081DD6"/>
    <w:rsid w:val="2C0CD91F"/>
    <w:rsid w:val="2C247828"/>
    <w:rsid w:val="2C2C4196"/>
    <w:rsid w:val="2C51E46F"/>
    <w:rsid w:val="2C5B0A87"/>
    <w:rsid w:val="2C9EFD09"/>
    <w:rsid w:val="2CA628FE"/>
    <w:rsid w:val="2CAD0B0E"/>
    <w:rsid w:val="2CEB31DE"/>
    <w:rsid w:val="2CEBAC18"/>
    <w:rsid w:val="2CFC7461"/>
    <w:rsid w:val="2D32C6CF"/>
    <w:rsid w:val="2D50AA69"/>
    <w:rsid w:val="2D50E5B2"/>
    <w:rsid w:val="2D77F379"/>
    <w:rsid w:val="2D931FA5"/>
    <w:rsid w:val="2DB50450"/>
    <w:rsid w:val="2DC837BE"/>
    <w:rsid w:val="2DCFAE69"/>
    <w:rsid w:val="2DEAAD6C"/>
    <w:rsid w:val="2E4C1319"/>
    <w:rsid w:val="2E4DE142"/>
    <w:rsid w:val="2E55370F"/>
    <w:rsid w:val="2E63E5DD"/>
    <w:rsid w:val="2E7DCCA5"/>
    <w:rsid w:val="2E8F64A6"/>
    <w:rsid w:val="2EB3CA2C"/>
    <w:rsid w:val="2EC735A7"/>
    <w:rsid w:val="2ED2AF1C"/>
    <w:rsid w:val="2EF733DA"/>
    <w:rsid w:val="2F18AAB8"/>
    <w:rsid w:val="2F228580"/>
    <w:rsid w:val="2F2DCC0A"/>
    <w:rsid w:val="2F40A8D0"/>
    <w:rsid w:val="2F50FCF7"/>
    <w:rsid w:val="2F6FF05A"/>
    <w:rsid w:val="2F867DCD"/>
    <w:rsid w:val="2F919FF8"/>
    <w:rsid w:val="2FB03642"/>
    <w:rsid w:val="2FC8839A"/>
    <w:rsid w:val="2FF52868"/>
    <w:rsid w:val="2FF6F6B0"/>
    <w:rsid w:val="301A83E7"/>
    <w:rsid w:val="3023FA3A"/>
    <w:rsid w:val="303C1BA9"/>
    <w:rsid w:val="3043CDF2"/>
    <w:rsid w:val="306F783F"/>
    <w:rsid w:val="307AE1DA"/>
    <w:rsid w:val="307FCB54"/>
    <w:rsid w:val="308592C4"/>
    <w:rsid w:val="3098EE83"/>
    <w:rsid w:val="30B50A5A"/>
    <w:rsid w:val="30D80138"/>
    <w:rsid w:val="30D9A42C"/>
    <w:rsid w:val="30F798D1"/>
    <w:rsid w:val="3100BC67"/>
    <w:rsid w:val="311ABB59"/>
    <w:rsid w:val="31200616"/>
    <w:rsid w:val="313D3ABD"/>
    <w:rsid w:val="3157237B"/>
    <w:rsid w:val="3162C116"/>
    <w:rsid w:val="3169FECE"/>
    <w:rsid w:val="31938C49"/>
    <w:rsid w:val="31A90007"/>
    <w:rsid w:val="31BBBEF5"/>
    <w:rsid w:val="31C35AE2"/>
    <w:rsid w:val="31E6E2C6"/>
    <w:rsid w:val="31E818B8"/>
    <w:rsid w:val="31F32EBB"/>
    <w:rsid w:val="3236C7B8"/>
    <w:rsid w:val="323A569B"/>
    <w:rsid w:val="323D5B62"/>
    <w:rsid w:val="32589570"/>
    <w:rsid w:val="328F3931"/>
    <w:rsid w:val="32A4FD3F"/>
    <w:rsid w:val="32CD31F7"/>
    <w:rsid w:val="32CD9BB0"/>
    <w:rsid w:val="330B158B"/>
    <w:rsid w:val="3324C400"/>
    <w:rsid w:val="3340899A"/>
    <w:rsid w:val="3340BCEB"/>
    <w:rsid w:val="3347E224"/>
    <w:rsid w:val="3353D5AF"/>
    <w:rsid w:val="3383F0FD"/>
    <w:rsid w:val="33A05A6C"/>
    <w:rsid w:val="33B3B18C"/>
    <w:rsid w:val="33BA4C7C"/>
    <w:rsid w:val="33BD3386"/>
    <w:rsid w:val="33CA8F7D"/>
    <w:rsid w:val="33CE1B52"/>
    <w:rsid w:val="33CF1115"/>
    <w:rsid w:val="33CF7A4E"/>
    <w:rsid w:val="33DECA44"/>
    <w:rsid w:val="33ED9B3E"/>
    <w:rsid w:val="3409FAF4"/>
    <w:rsid w:val="340C9ECF"/>
    <w:rsid w:val="343227A4"/>
    <w:rsid w:val="345717C2"/>
    <w:rsid w:val="345874A9"/>
    <w:rsid w:val="347C53CA"/>
    <w:rsid w:val="34859009"/>
    <w:rsid w:val="349048C0"/>
    <w:rsid w:val="34B94986"/>
    <w:rsid w:val="34CE024B"/>
    <w:rsid w:val="34E8C511"/>
    <w:rsid w:val="34ED4198"/>
    <w:rsid w:val="34F29191"/>
    <w:rsid w:val="34F3D8FA"/>
    <w:rsid w:val="35155996"/>
    <w:rsid w:val="351D12D1"/>
    <w:rsid w:val="35234EAF"/>
    <w:rsid w:val="355015FE"/>
    <w:rsid w:val="355C592E"/>
    <w:rsid w:val="357A8F44"/>
    <w:rsid w:val="357CE26B"/>
    <w:rsid w:val="35935D60"/>
    <w:rsid w:val="35A2DBEB"/>
    <w:rsid w:val="35AD0C79"/>
    <w:rsid w:val="35B51805"/>
    <w:rsid w:val="35B6C9E2"/>
    <w:rsid w:val="35E297F3"/>
    <w:rsid w:val="361B672C"/>
    <w:rsid w:val="365176AE"/>
    <w:rsid w:val="36A1C53A"/>
    <w:rsid w:val="36B0F811"/>
    <w:rsid w:val="36B2BFC1"/>
    <w:rsid w:val="36BF2729"/>
    <w:rsid w:val="36C2D46C"/>
    <w:rsid w:val="36E0B6B0"/>
    <w:rsid w:val="36E9F020"/>
    <w:rsid w:val="36F7A877"/>
    <w:rsid w:val="3762BAB5"/>
    <w:rsid w:val="37A9A1E2"/>
    <w:rsid w:val="37AF2073"/>
    <w:rsid w:val="37BCFF96"/>
    <w:rsid w:val="37D23AB2"/>
    <w:rsid w:val="37E99013"/>
    <w:rsid w:val="380526A6"/>
    <w:rsid w:val="3818F701"/>
    <w:rsid w:val="381B5D7E"/>
    <w:rsid w:val="381F0A07"/>
    <w:rsid w:val="38567DA8"/>
    <w:rsid w:val="3868F220"/>
    <w:rsid w:val="3885A9BE"/>
    <w:rsid w:val="388E6629"/>
    <w:rsid w:val="3982B2FD"/>
    <w:rsid w:val="398E898E"/>
    <w:rsid w:val="39A8C7DE"/>
    <w:rsid w:val="39C80F61"/>
    <w:rsid w:val="39F7E49A"/>
    <w:rsid w:val="3A15DB78"/>
    <w:rsid w:val="3A2DF8F4"/>
    <w:rsid w:val="3A30A35E"/>
    <w:rsid w:val="3A4BC2A4"/>
    <w:rsid w:val="3A4DFED0"/>
    <w:rsid w:val="3A6EC611"/>
    <w:rsid w:val="3A83EAFA"/>
    <w:rsid w:val="3AB749E8"/>
    <w:rsid w:val="3AC8E08F"/>
    <w:rsid w:val="3AD9D5C0"/>
    <w:rsid w:val="3AD9DABF"/>
    <w:rsid w:val="3AE31EF9"/>
    <w:rsid w:val="3AE347EE"/>
    <w:rsid w:val="3AE7783D"/>
    <w:rsid w:val="3B03AB22"/>
    <w:rsid w:val="3B0BBF74"/>
    <w:rsid w:val="3B51E471"/>
    <w:rsid w:val="3B642C70"/>
    <w:rsid w:val="3B7261E1"/>
    <w:rsid w:val="3B78653E"/>
    <w:rsid w:val="3B8C0A2C"/>
    <w:rsid w:val="3B93B4FB"/>
    <w:rsid w:val="3B97E037"/>
    <w:rsid w:val="3BEB1269"/>
    <w:rsid w:val="3C26BF3D"/>
    <w:rsid w:val="3C29D986"/>
    <w:rsid w:val="3C2D4A19"/>
    <w:rsid w:val="3C36725B"/>
    <w:rsid w:val="3C5ECFC1"/>
    <w:rsid w:val="3C6184B0"/>
    <w:rsid w:val="3C90F15A"/>
    <w:rsid w:val="3CFC4568"/>
    <w:rsid w:val="3CFD0E05"/>
    <w:rsid w:val="3D017590"/>
    <w:rsid w:val="3D1010F0"/>
    <w:rsid w:val="3D13D491"/>
    <w:rsid w:val="3D193DAD"/>
    <w:rsid w:val="3D197BAB"/>
    <w:rsid w:val="3D3D6DF5"/>
    <w:rsid w:val="3D45E127"/>
    <w:rsid w:val="3D56C12F"/>
    <w:rsid w:val="3D961C8B"/>
    <w:rsid w:val="3DA32527"/>
    <w:rsid w:val="3DB23CAE"/>
    <w:rsid w:val="3DB5AD93"/>
    <w:rsid w:val="3DC04C48"/>
    <w:rsid w:val="3DC0590E"/>
    <w:rsid w:val="3DD7175B"/>
    <w:rsid w:val="3DF42D36"/>
    <w:rsid w:val="3E19C764"/>
    <w:rsid w:val="3E84F3DF"/>
    <w:rsid w:val="3E8EA125"/>
    <w:rsid w:val="3EAF36EA"/>
    <w:rsid w:val="3EB72101"/>
    <w:rsid w:val="3EBD0588"/>
    <w:rsid w:val="3EC18B04"/>
    <w:rsid w:val="3F033EF1"/>
    <w:rsid w:val="3F11F5A5"/>
    <w:rsid w:val="3F2DB17C"/>
    <w:rsid w:val="3F82FB0E"/>
    <w:rsid w:val="3F8EAB04"/>
    <w:rsid w:val="3F9D6C69"/>
    <w:rsid w:val="3F9DED9D"/>
    <w:rsid w:val="3FB6F661"/>
    <w:rsid w:val="3FBD0BD7"/>
    <w:rsid w:val="3FCC42B9"/>
    <w:rsid w:val="3FEDF657"/>
    <w:rsid w:val="401102FF"/>
    <w:rsid w:val="402C517A"/>
    <w:rsid w:val="406DC788"/>
    <w:rsid w:val="4079402A"/>
    <w:rsid w:val="408E77C6"/>
    <w:rsid w:val="40BC786B"/>
    <w:rsid w:val="40BF12BE"/>
    <w:rsid w:val="40CCF491"/>
    <w:rsid w:val="40D0B01E"/>
    <w:rsid w:val="40D44FE4"/>
    <w:rsid w:val="40DB8F5A"/>
    <w:rsid w:val="41025A4A"/>
    <w:rsid w:val="41385561"/>
    <w:rsid w:val="413ED626"/>
    <w:rsid w:val="41405F7E"/>
    <w:rsid w:val="41447ECE"/>
    <w:rsid w:val="41604194"/>
    <w:rsid w:val="416F92D7"/>
    <w:rsid w:val="4175304F"/>
    <w:rsid w:val="417FF022"/>
    <w:rsid w:val="4180AA15"/>
    <w:rsid w:val="4181F445"/>
    <w:rsid w:val="41932A77"/>
    <w:rsid w:val="41B17669"/>
    <w:rsid w:val="41C72363"/>
    <w:rsid w:val="41DD6372"/>
    <w:rsid w:val="41EA9100"/>
    <w:rsid w:val="41ECC17D"/>
    <w:rsid w:val="421B4CDC"/>
    <w:rsid w:val="4228FD76"/>
    <w:rsid w:val="42453D9C"/>
    <w:rsid w:val="424E3971"/>
    <w:rsid w:val="42644759"/>
    <w:rsid w:val="4299D121"/>
    <w:rsid w:val="42AB40F6"/>
    <w:rsid w:val="42BA1D48"/>
    <w:rsid w:val="42BDF788"/>
    <w:rsid w:val="42CFDD70"/>
    <w:rsid w:val="42CFE6B0"/>
    <w:rsid w:val="42D5CBA0"/>
    <w:rsid w:val="42D8E11A"/>
    <w:rsid w:val="42E60B06"/>
    <w:rsid w:val="43226218"/>
    <w:rsid w:val="432A6DA3"/>
    <w:rsid w:val="432AF25B"/>
    <w:rsid w:val="432CDE4D"/>
    <w:rsid w:val="43322BD8"/>
    <w:rsid w:val="433C2D32"/>
    <w:rsid w:val="436D7481"/>
    <w:rsid w:val="438A4BAF"/>
    <w:rsid w:val="43A8781B"/>
    <w:rsid w:val="43B764BC"/>
    <w:rsid w:val="43DF402F"/>
    <w:rsid w:val="43EB877C"/>
    <w:rsid w:val="43F40B21"/>
    <w:rsid w:val="43F7D2AA"/>
    <w:rsid w:val="440B55A4"/>
    <w:rsid w:val="441E088E"/>
    <w:rsid w:val="441FB5E9"/>
    <w:rsid w:val="44229D07"/>
    <w:rsid w:val="442390DD"/>
    <w:rsid w:val="442D6EBA"/>
    <w:rsid w:val="4443A053"/>
    <w:rsid w:val="4486314E"/>
    <w:rsid w:val="44870741"/>
    <w:rsid w:val="449C0667"/>
    <w:rsid w:val="44A8E42F"/>
    <w:rsid w:val="44B50A60"/>
    <w:rsid w:val="44BF591C"/>
    <w:rsid w:val="44C0DD83"/>
    <w:rsid w:val="44D3BC88"/>
    <w:rsid w:val="44EEF12C"/>
    <w:rsid w:val="44FC8AE2"/>
    <w:rsid w:val="450C9AA0"/>
    <w:rsid w:val="451F9FD5"/>
    <w:rsid w:val="454338C3"/>
    <w:rsid w:val="45446C49"/>
    <w:rsid w:val="454F6ABA"/>
    <w:rsid w:val="4567E43A"/>
    <w:rsid w:val="457E4A10"/>
    <w:rsid w:val="45BE9B83"/>
    <w:rsid w:val="45C0DCF9"/>
    <w:rsid w:val="45C987FE"/>
    <w:rsid w:val="45E86175"/>
    <w:rsid w:val="45EC5EDA"/>
    <w:rsid w:val="45F21CF3"/>
    <w:rsid w:val="46346E22"/>
    <w:rsid w:val="463F115D"/>
    <w:rsid w:val="464D6B52"/>
    <w:rsid w:val="4655BBF0"/>
    <w:rsid w:val="469DCAD9"/>
    <w:rsid w:val="46A8D225"/>
    <w:rsid w:val="46AAAF8C"/>
    <w:rsid w:val="46AD2CDB"/>
    <w:rsid w:val="46ADF6BF"/>
    <w:rsid w:val="46BBFE41"/>
    <w:rsid w:val="46D8DBEC"/>
    <w:rsid w:val="46F45BA0"/>
    <w:rsid w:val="47035B17"/>
    <w:rsid w:val="47274282"/>
    <w:rsid w:val="4734A646"/>
    <w:rsid w:val="476E8F88"/>
    <w:rsid w:val="47AFA102"/>
    <w:rsid w:val="47B29506"/>
    <w:rsid w:val="47B81757"/>
    <w:rsid w:val="47C905CD"/>
    <w:rsid w:val="47D12A5C"/>
    <w:rsid w:val="47DF5AD2"/>
    <w:rsid w:val="47EA5348"/>
    <w:rsid w:val="4814DDFA"/>
    <w:rsid w:val="48534987"/>
    <w:rsid w:val="485E670B"/>
    <w:rsid w:val="48867789"/>
    <w:rsid w:val="48AE1655"/>
    <w:rsid w:val="48AE5E72"/>
    <w:rsid w:val="48BEEBA1"/>
    <w:rsid w:val="48EF81C8"/>
    <w:rsid w:val="48F30DB1"/>
    <w:rsid w:val="490186C7"/>
    <w:rsid w:val="4913604E"/>
    <w:rsid w:val="49305C42"/>
    <w:rsid w:val="494C614B"/>
    <w:rsid w:val="4964D62E"/>
    <w:rsid w:val="496EC907"/>
    <w:rsid w:val="497BB3BC"/>
    <w:rsid w:val="498896C2"/>
    <w:rsid w:val="49A79E23"/>
    <w:rsid w:val="49C619D7"/>
    <w:rsid w:val="49D9B708"/>
    <w:rsid w:val="49FB8693"/>
    <w:rsid w:val="4A794621"/>
    <w:rsid w:val="4AAC6A7C"/>
    <w:rsid w:val="4AB1E724"/>
    <w:rsid w:val="4ACA245C"/>
    <w:rsid w:val="4AF0B090"/>
    <w:rsid w:val="4AF6E00C"/>
    <w:rsid w:val="4AF8A2B5"/>
    <w:rsid w:val="4AF90A71"/>
    <w:rsid w:val="4B1F3675"/>
    <w:rsid w:val="4B37F2AF"/>
    <w:rsid w:val="4B3D2BF9"/>
    <w:rsid w:val="4B41328E"/>
    <w:rsid w:val="4B487668"/>
    <w:rsid w:val="4B4B0DE2"/>
    <w:rsid w:val="4B9E92DA"/>
    <w:rsid w:val="4BA58F8C"/>
    <w:rsid w:val="4BAA0924"/>
    <w:rsid w:val="4BAD0982"/>
    <w:rsid w:val="4BFDBFB0"/>
    <w:rsid w:val="4C0C8174"/>
    <w:rsid w:val="4C19496A"/>
    <w:rsid w:val="4C277891"/>
    <w:rsid w:val="4C6DE243"/>
    <w:rsid w:val="4C7C489E"/>
    <w:rsid w:val="4C8C927F"/>
    <w:rsid w:val="4C8F148A"/>
    <w:rsid w:val="4C95CEF7"/>
    <w:rsid w:val="4C98E99F"/>
    <w:rsid w:val="4C9F8632"/>
    <w:rsid w:val="4CA3EC43"/>
    <w:rsid w:val="4CB401B6"/>
    <w:rsid w:val="4CC6C5BB"/>
    <w:rsid w:val="4CE57ED9"/>
    <w:rsid w:val="4D19E976"/>
    <w:rsid w:val="4D1E45C5"/>
    <w:rsid w:val="4D42B6B6"/>
    <w:rsid w:val="4D55DE50"/>
    <w:rsid w:val="4D864DFF"/>
    <w:rsid w:val="4D9730DC"/>
    <w:rsid w:val="4D9C9ED3"/>
    <w:rsid w:val="4D9D727D"/>
    <w:rsid w:val="4DA2AB9E"/>
    <w:rsid w:val="4DD7A444"/>
    <w:rsid w:val="4E01BA2E"/>
    <w:rsid w:val="4E4A1A29"/>
    <w:rsid w:val="4E57392B"/>
    <w:rsid w:val="4E6A82DC"/>
    <w:rsid w:val="4F3CD56A"/>
    <w:rsid w:val="4F40546F"/>
    <w:rsid w:val="4F47CBB0"/>
    <w:rsid w:val="4F56BFCE"/>
    <w:rsid w:val="4F6A05BD"/>
    <w:rsid w:val="4F6E8DCA"/>
    <w:rsid w:val="4F6F8ACB"/>
    <w:rsid w:val="4F7505CB"/>
    <w:rsid w:val="4F87D136"/>
    <w:rsid w:val="4F8CE326"/>
    <w:rsid w:val="4FC5F1BB"/>
    <w:rsid w:val="4FC70CBF"/>
    <w:rsid w:val="4FC9DA9C"/>
    <w:rsid w:val="4FCC7B94"/>
    <w:rsid w:val="4FCD8520"/>
    <w:rsid w:val="4FE3EF63"/>
    <w:rsid w:val="4FE95DE1"/>
    <w:rsid w:val="501B2719"/>
    <w:rsid w:val="508B51FE"/>
    <w:rsid w:val="50B27D3A"/>
    <w:rsid w:val="50D6B5F4"/>
    <w:rsid w:val="5105D61E"/>
    <w:rsid w:val="510E3B3E"/>
    <w:rsid w:val="512641C6"/>
    <w:rsid w:val="512D7224"/>
    <w:rsid w:val="513965E0"/>
    <w:rsid w:val="51533265"/>
    <w:rsid w:val="51684BF5"/>
    <w:rsid w:val="51AC981C"/>
    <w:rsid w:val="51DEC7D4"/>
    <w:rsid w:val="51E2142C"/>
    <w:rsid w:val="52047A12"/>
    <w:rsid w:val="520A8241"/>
    <w:rsid w:val="520AE626"/>
    <w:rsid w:val="52181392"/>
    <w:rsid w:val="52185915"/>
    <w:rsid w:val="52279D4E"/>
    <w:rsid w:val="5228200E"/>
    <w:rsid w:val="52286113"/>
    <w:rsid w:val="52291BB1"/>
    <w:rsid w:val="523FE5F2"/>
    <w:rsid w:val="524BD141"/>
    <w:rsid w:val="525DC234"/>
    <w:rsid w:val="5263E816"/>
    <w:rsid w:val="526BBF58"/>
    <w:rsid w:val="52775017"/>
    <w:rsid w:val="528972DF"/>
    <w:rsid w:val="52A38230"/>
    <w:rsid w:val="52AA564F"/>
    <w:rsid w:val="52BD5198"/>
    <w:rsid w:val="52BD5579"/>
    <w:rsid w:val="52C67076"/>
    <w:rsid w:val="52EC1461"/>
    <w:rsid w:val="52F33B64"/>
    <w:rsid w:val="53041C56"/>
    <w:rsid w:val="53073AC7"/>
    <w:rsid w:val="531C71FE"/>
    <w:rsid w:val="532C83B9"/>
    <w:rsid w:val="533032D5"/>
    <w:rsid w:val="53537D24"/>
    <w:rsid w:val="536AC87B"/>
    <w:rsid w:val="5382C4E3"/>
    <w:rsid w:val="538DD380"/>
    <w:rsid w:val="53BCE914"/>
    <w:rsid w:val="53C30D78"/>
    <w:rsid w:val="53C5D510"/>
    <w:rsid w:val="53CCEE3F"/>
    <w:rsid w:val="53D7E31A"/>
    <w:rsid w:val="541B16D4"/>
    <w:rsid w:val="545CA8C6"/>
    <w:rsid w:val="548485D5"/>
    <w:rsid w:val="5489BF21"/>
    <w:rsid w:val="54947E99"/>
    <w:rsid w:val="54A17FC8"/>
    <w:rsid w:val="54C9D09D"/>
    <w:rsid w:val="54D5F1B8"/>
    <w:rsid w:val="54D5FA96"/>
    <w:rsid w:val="54E33520"/>
    <w:rsid w:val="54EF6034"/>
    <w:rsid w:val="55181E42"/>
    <w:rsid w:val="55375577"/>
    <w:rsid w:val="55391ADD"/>
    <w:rsid w:val="554794F8"/>
    <w:rsid w:val="557F18E3"/>
    <w:rsid w:val="558DB9DC"/>
    <w:rsid w:val="55C1FA95"/>
    <w:rsid w:val="55D0CDB7"/>
    <w:rsid w:val="55D525B6"/>
    <w:rsid w:val="55E8DDD9"/>
    <w:rsid w:val="56055B23"/>
    <w:rsid w:val="560B4582"/>
    <w:rsid w:val="5614C489"/>
    <w:rsid w:val="5618301E"/>
    <w:rsid w:val="561B49D3"/>
    <w:rsid w:val="563D3BBA"/>
    <w:rsid w:val="565958A7"/>
    <w:rsid w:val="56668C6E"/>
    <w:rsid w:val="56C0032D"/>
    <w:rsid w:val="56D981D2"/>
    <w:rsid w:val="5722B6B3"/>
    <w:rsid w:val="573F307B"/>
    <w:rsid w:val="578F8E3B"/>
    <w:rsid w:val="57B31D43"/>
    <w:rsid w:val="57C5F108"/>
    <w:rsid w:val="57CAE438"/>
    <w:rsid w:val="57D6209A"/>
    <w:rsid w:val="57E74491"/>
    <w:rsid w:val="581221EF"/>
    <w:rsid w:val="5815CBA9"/>
    <w:rsid w:val="58240BC6"/>
    <w:rsid w:val="5856F572"/>
    <w:rsid w:val="586DC8DC"/>
    <w:rsid w:val="5877F50E"/>
    <w:rsid w:val="588DD01E"/>
    <w:rsid w:val="58D4826B"/>
    <w:rsid w:val="590AE97D"/>
    <w:rsid w:val="59192799"/>
    <w:rsid w:val="592D57AF"/>
    <w:rsid w:val="59306C74"/>
    <w:rsid w:val="59333CEE"/>
    <w:rsid w:val="5941EC2C"/>
    <w:rsid w:val="599794EE"/>
    <w:rsid w:val="599F7459"/>
    <w:rsid w:val="59A727B4"/>
    <w:rsid w:val="59D17584"/>
    <w:rsid w:val="59E9103F"/>
    <w:rsid w:val="59FFAC4F"/>
    <w:rsid w:val="5A230766"/>
    <w:rsid w:val="5A2E4E79"/>
    <w:rsid w:val="5A304064"/>
    <w:rsid w:val="5A34AB3F"/>
    <w:rsid w:val="5A3F5D00"/>
    <w:rsid w:val="5A513F25"/>
    <w:rsid w:val="5A6D5ADB"/>
    <w:rsid w:val="5A826AD2"/>
    <w:rsid w:val="5A9B8A59"/>
    <w:rsid w:val="5A9BF2BF"/>
    <w:rsid w:val="5AB5C92E"/>
    <w:rsid w:val="5AC02CB4"/>
    <w:rsid w:val="5AC0372D"/>
    <w:rsid w:val="5AD46747"/>
    <w:rsid w:val="5ADB497D"/>
    <w:rsid w:val="5AF88885"/>
    <w:rsid w:val="5B03FF12"/>
    <w:rsid w:val="5B0F02F4"/>
    <w:rsid w:val="5B1902D8"/>
    <w:rsid w:val="5B1E3D06"/>
    <w:rsid w:val="5B297E35"/>
    <w:rsid w:val="5B3793ED"/>
    <w:rsid w:val="5B4600D0"/>
    <w:rsid w:val="5B63F5E2"/>
    <w:rsid w:val="5B746EC1"/>
    <w:rsid w:val="5B762DC5"/>
    <w:rsid w:val="5B9BADDC"/>
    <w:rsid w:val="5BB2A54C"/>
    <w:rsid w:val="5BC16806"/>
    <w:rsid w:val="5BC507B4"/>
    <w:rsid w:val="5BDFBB62"/>
    <w:rsid w:val="5BFAF266"/>
    <w:rsid w:val="5C0340E0"/>
    <w:rsid w:val="5C143D80"/>
    <w:rsid w:val="5C1AEDC4"/>
    <w:rsid w:val="5C2A19CD"/>
    <w:rsid w:val="5C537AE5"/>
    <w:rsid w:val="5C61849D"/>
    <w:rsid w:val="5C7EC9E2"/>
    <w:rsid w:val="5CA5C420"/>
    <w:rsid w:val="5CAAFE9C"/>
    <w:rsid w:val="5CBB99E9"/>
    <w:rsid w:val="5CC081B7"/>
    <w:rsid w:val="5CCD1B62"/>
    <w:rsid w:val="5CF9519D"/>
    <w:rsid w:val="5CFAE4A1"/>
    <w:rsid w:val="5D089470"/>
    <w:rsid w:val="5D5C6F09"/>
    <w:rsid w:val="5D71B820"/>
    <w:rsid w:val="5D73C3E4"/>
    <w:rsid w:val="5D7922DB"/>
    <w:rsid w:val="5D88462A"/>
    <w:rsid w:val="5D9F1141"/>
    <w:rsid w:val="5DA4A813"/>
    <w:rsid w:val="5DB6D045"/>
    <w:rsid w:val="5DBA0B94"/>
    <w:rsid w:val="5DC1CE2F"/>
    <w:rsid w:val="5DC1F91A"/>
    <w:rsid w:val="5DD0B5D7"/>
    <w:rsid w:val="5DD34236"/>
    <w:rsid w:val="5DE1BEBF"/>
    <w:rsid w:val="5DE233D6"/>
    <w:rsid w:val="5DF1C807"/>
    <w:rsid w:val="5DFB6125"/>
    <w:rsid w:val="5E1BACE8"/>
    <w:rsid w:val="5E29DD94"/>
    <w:rsid w:val="5E4490D1"/>
    <w:rsid w:val="5E48B0EE"/>
    <w:rsid w:val="5E7174E3"/>
    <w:rsid w:val="5ED20A91"/>
    <w:rsid w:val="5EDFE35E"/>
    <w:rsid w:val="5EF93C2C"/>
    <w:rsid w:val="5EFA2559"/>
    <w:rsid w:val="5F00A080"/>
    <w:rsid w:val="5F124C28"/>
    <w:rsid w:val="5F4F62AE"/>
    <w:rsid w:val="5F6EFB7C"/>
    <w:rsid w:val="5F89F988"/>
    <w:rsid w:val="5FA27E72"/>
    <w:rsid w:val="5FAB94FE"/>
    <w:rsid w:val="5FB15B3A"/>
    <w:rsid w:val="5FCE46A2"/>
    <w:rsid w:val="5FD1A5BE"/>
    <w:rsid w:val="5FD900A5"/>
    <w:rsid w:val="5FDBB83B"/>
    <w:rsid w:val="5FDC70B6"/>
    <w:rsid w:val="602C88FE"/>
    <w:rsid w:val="602DD468"/>
    <w:rsid w:val="609248EA"/>
    <w:rsid w:val="60B70316"/>
    <w:rsid w:val="60BD39F4"/>
    <w:rsid w:val="60C6A88F"/>
    <w:rsid w:val="610D8A9A"/>
    <w:rsid w:val="613E45A7"/>
    <w:rsid w:val="6140CA3B"/>
    <w:rsid w:val="6154CABB"/>
    <w:rsid w:val="616BA713"/>
    <w:rsid w:val="6177BD51"/>
    <w:rsid w:val="61939A8C"/>
    <w:rsid w:val="6196188F"/>
    <w:rsid w:val="61E66ED2"/>
    <w:rsid w:val="61EA3834"/>
    <w:rsid w:val="61EAA080"/>
    <w:rsid w:val="61EB62EB"/>
    <w:rsid w:val="6220ACC2"/>
    <w:rsid w:val="62218A53"/>
    <w:rsid w:val="6224C109"/>
    <w:rsid w:val="622C665C"/>
    <w:rsid w:val="62406929"/>
    <w:rsid w:val="625D1922"/>
    <w:rsid w:val="6265BA93"/>
    <w:rsid w:val="6269DF1D"/>
    <w:rsid w:val="62C0766C"/>
    <w:rsid w:val="62CCE423"/>
    <w:rsid w:val="62CD1019"/>
    <w:rsid w:val="633A9358"/>
    <w:rsid w:val="634E63F4"/>
    <w:rsid w:val="63B6D2AA"/>
    <w:rsid w:val="63FFE6E5"/>
    <w:rsid w:val="6405ACE3"/>
    <w:rsid w:val="64180E17"/>
    <w:rsid w:val="6434FBC9"/>
    <w:rsid w:val="643A8B59"/>
    <w:rsid w:val="64585E6B"/>
    <w:rsid w:val="64634273"/>
    <w:rsid w:val="646C82D0"/>
    <w:rsid w:val="646D0C41"/>
    <w:rsid w:val="648C4376"/>
    <w:rsid w:val="64ACD9F1"/>
    <w:rsid w:val="651C5F14"/>
    <w:rsid w:val="65276AFB"/>
    <w:rsid w:val="652D7A90"/>
    <w:rsid w:val="6534CC98"/>
    <w:rsid w:val="6548C605"/>
    <w:rsid w:val="6552BE66"/>
    <w:rsid w:val="65805713"/>
    <w:rsid w:val="6596BAEC"/>
    <w:rsid w:val="6598527F"/>
    <w:rsid w:val="659BB746"/>
    <w:rsid w:val="65AC7496"/>
    <w:rsid w:val="65B3E2A2"/>
    <w:rsid w:val="65E30CA2"/>
    <w:rsid w:val="6600F9CD"/>
    <w:rsid w:val="660A9F87"/>
    <w:rsid w:val="662BDD18"/>
    <w:rsid w:val="662E4B62"/>
    <w:rsid w:val="6638B89E"/>
    <w:rsid w:val="6665CDE3"/>
    <w:rsid w:val="66863DA2"/>
    <w:rsid w:val="668E7D38"/>
    <w:rsid w:val="66A234DB"/>
    <w:rsid w:val="66B8E06C"/>
    <w:rsid w:val="66B9951A"/>
    <w:rsid w:val="66E70EB0"/>
    <w:rsid w:val="66F8322C"/>
    <w:rsid w:val="66FEB340"/>
    <w:rsid w:val="67000BAA"/>
    <w:rsid w:val="6704CCF3"/>
    <w:rsid w:val="6724125B"/>
    <w:rsid w:val="672D9ACE"/>
    <w:rsid w:val="67341796"/>
    <w:rsid w:val="67410B4C"/>
    <w:rsid w:val="67590782"/>
    <w:rsid w:val="675E439F"/>
    <w:rsid w:val="67950E85"/>
    <w:rsid w:val="67959088"/>
    <w:rsid w:val="679F37BE"/>
    <w:rsid w:val="67A61047"/>
    <w:rsid w:val="67A61A5C"/>
    <w:rsid w:val="67B5870E"/>
    <w:rsid w:val="67BD4806"/>
    <w:rsid w:val="67BF4C75"/>
    <w:rsid w:val="67C6AB3A"/>
    <w:rsid w:val="67DFC225"/>
    <w:rsid w:val="67E5FE73"/>
    <w:rsid w:val="680F403C"/>
    <w:rsid w:val="682097F4"/>
    <w:rsid w:val="6827DA89"/>
    <w:rsid w:val="68482119"/>
    <w:rsid w:val="684C620A"/>
    <w:rsid w:val="685BEFCB"/>
    <w:rsid w:val="685EA58D"/>
    <w:rsid w:val="68877903"/>
    <w:rsid w:val="6891F8BD"/>
    <w:rsid w:val="68A1534A"/>
    <w:rsid w:val="68CE6C9E"/>
    <w:rsid w:val="68CE8F4B"/>
    <w:rsid w:val="68FCB565"/>
    <w:rsid w:val="6904E0BA"/>
    <w:rsid w:val="691E8129"/>
    <w:rsid w:val="694F7D2E"/>
    <w:rsid w:val="695A2BB1"/>
    <w:rsid w:val="6965A964"/>
    <w:rsid w:val="6973839C"/>
    <w:rsid w:val="69987DB3"/>
    <w:rsid w:val="699F8F15"/>
    <w:rsid w:val="69ABB3DC"/>
    <w:rsid w:val="69CF7C1F"/>
    <w:rsid w:val="69D29FE3"/>
    <w:rsid w:val="69ED7B79"/>
    <w:rsid w:val="6A051DFB"/>
    <w:rsid w:val="6A0E03C2"/>
    <w:rsid w:val="6A177848"/>
    <w:rsid w:val="6A365402"/>
    <w:rsid w:val="6A49774F"/>
    <w:rsid w:val="6A6E7956"/>
    <w:rsid w:val="6A840A6E"/>
    <w:rsid w:val="6A8B0586"/>
    <w:rsid w:val="6ABAAF45"/>
    <w:rsid w:val="6ADB078A"/>
    <w:rsid w:val="6B17B40C"/>
    <w:rsid w:val="6B2DBC03"/>
    <w:rsid w:val="6B3F7500"/>
    <w:rsid w:val="6B842835"/>
    <w:rsid w:val="6BA1CF76"/>
    <w:rsid w:val="6BA41919"/>
    <w:rsid w:val="6BAB55A8"/>
    <w:rsid w:val="6BC81943"/>
    <w:rsid w:val="6BEC054C"/>
    <w:rsid w:val="6BEF6FF4"/>
    <w:rsid w:val="6BF441DF"/>
    <w:rsid w:val="6BF881E0"/>
    <w:rsid w:val="6C1E7140"/>
    <w:rsid w:val="6C21D714"/>
    <w:rsid w:val="6C51A298"/>
    <w:rsid w:val="6C534338"/>
    <w:rsid w:val="6CB783AD"/>
    <w:rsid w:val="6CC2260F"/>
    <w:rsid w:val="6CD0BD5C"/>
    <w:rsid w:val="6D28191A"/>
    <w:rsid w:val="6D36ABF5"/>
    <w:rsid w:val="6D3C7F55"/>
    <w:rsid w:val="6D4241B3"/>
    <w:rsid w:val="6D575E51"/>
    <w:rsid w:val="6D66005F"/>
    <w:rsid w:val="6D84008B"/>
    <w:rsid w:val="6DBDA775"/>
    <w:rsid w:val="6DBFE5F5"/>
    <w:rsid w:val="6DC46810"/>
    <w:rsid w:val="6DC7D37B"/>
    <w:rsid w:val="6DCB5E25"/>
    <w:rsid w:val="6DEDA1DE"/>
    <w:rsid w:val="6DF697EE"/>
    <w:rsid w:val="6DF9AF16"/>
    <w:rsid w:val="6E169391"/>
    <w:rsid w:val="6E1CD1DB"/>
    <w:rsid w:val="6E5E729A"/>
    <w:rsid w:val="6E6B7AAA"/>
    <w:rsid w:val="6E93047D"/>
    <w:rsid w:val="6E9688DB"/>
    <w:rsid w:val="6ED1ED9C"/>
    <w:rsid w:val="6ED44C4D"/>
    <w:rsid w:val="6EED42E2"/>
    <w:rsid w:val="6F02328D"/>
    <w:rsid w:val="6F131D27"/>
    <w:rsid w:val="6F1B6612"/>
    <w:rsid w:val="6F1BD6F5"/>
    <w:rsid w:val="6F2A10A6"/>
    <w:rsid w:val="6F363E6B"/>
    <w:rsid w:val="6F46F808"/>
    <w:rsid w:val="6F85555B"/>
    <w:rsid w:val="6FA3B286"/>
    <w:rsid w:val="6FA9BB56"/>
    <w:rsid w:val="6FDCEF5E"/>
    <w:rsid w:val="6FE91DAA"/>
    <w:rsid w:val="6FEEA035"/>
    <w:rsid w:val="700131CC"/>
    <w:rsid w:val="704629D7"/>
    <w:rsid w:val="7048E743"/>
    <w:rsid w:val="704E87DB"/>
    <w:rsid w:val="70578849"/>
    <w:rsid w:val="7060969D"/>
    <w:rsid w:val="7082A4B0"/>
    <w:rsid w:val="7084A187"/>
    <w:rsid w:val="709731DD"/>
    <w:rsid w:val="70D50FBA"/>
    <w:rsid w:val="70FD2C97"/>
    <w:rsid w:val="70FE82CF"/>
    <w:rsid w:val="71096B9D"/>
    <w:rsid w:val="71606446"/>
    <w:rsid w:val="71E4A843"/>
    <w:rsid w:val="71F1FD4F"/>
    <w:rsid w:val="71FFDF1C"/>
    <w:rsid w:val="720ABA44"/>
    <w:rsid w:val="7229B6B0"/>
    <w:rsid w:val="7233C17D"/>
    <w:rsid w:val="724533EC"/>
    <w:rsid w:val="725B8B9D"/>
    <w:rsid w:val="727D4E31"/>
    <w:rsid w:val="72971918"/>
    <w:rsid w:val="72B57FE4"/>
    <w:rsid w:val="72BCB33C"/>
    <w:rsid w:val="72D4DEBC"/>
    <w:rsid w:val="72EFD320"/>
    <w:rsid w:val="72F042FE"/>
    <w:rsid w:val="72FB4813"/>
    <w:rsid w:val="7307EF28"/>
    <w:rsid w:val="73578EAE"/>
    <w:rsid w:val="737362CC"/>
    <w:rsid w:val="7379D196"/>
    <w:rsid w:val="73808920"/>
    <w:rsid w:val="7382D335"/>
    <w:rsid w:val="73877723"/>
    <w:rsid w:val="738EDBC1"/>
    <w:rsid w:val="73DE0271"/>
    <w:rsid w:val="73E79AB1"/>
    <w:rsid w:val="73EA1933"/>
    <w:rsid w:val="7404175D"/>
    <w:rsid w:val="740AFE80"/>
    <w:rsid w:val="743714FF"/>
    <w:rsid w:val="744DB76B"/>
    <w:rsid w:val="745A5F4E"/>
    <w:rsid w:val="749AF3F5"/>
    <w:rsid w:val="74AAC73A"/>
    <w:rsid w:val="74BF25C4"/>
    <w:rsid w:val="74C3DF7D"/>
    <w:rsid w:val="74C8244F"/>
    <w:rsid w:val="74D6AC2A"/>
    <w:rsid w:val="74E2458A"/>
    <w:rsid w:val="74FA9C27"/>
    <w:rsid w:val="750B4674"/>
    <w:rsid w:val="752532AA"/>
    <w:rsid w:val="7530B5BB"/>
    <w:rsid w:val="75775582"/>
    <w:rsid w:val="758E0FBF"/>
    <w:rsid w:val="75A63835"/>
    <w:rsid w:val="75C5404E"/>
    <w:rsid w:val="75D630B7"/>
    <w:rsid w:val="75EF6681"/>
    <w:rsid w:val="7622FA60"/>
    <w:rsid w:val="762887E8"/>
    <w:rsid w:val="7630EEA6"/>
    <w:rsid w:val="76CD7AB3"/>
    <w:rsid w:val="76E9BE0A"/>
    <w:rsid w:val="77108971"/>
    <w:rsid w:val="77125970"/>
    <w:rsid w:val="7713494F"/>
    <w:rsid w:val="7726F3F8"/>
    <w:rsid w:val="7749F934"/>
    <w:rsid w:val="774EF5D5"/>
    <w:rsid w:val="775BED04"/>
    <w:rsid w:val="7768FB96"/>
    <w:rsid w:val="777224AC"/>
    <w:rsid w:val="779863F5"/>
    <w:rsid w:val="77ABA9A1"/>
    <w:rsid w:val="77B47190"/>
    <w:rsid w:val="77C51288"/>
    <w:rsid w:val="77E09237"/>
    <w:rsid w:val="77FAA7CE"/>
    <w:rsid w:val="780D3F98"/>
    <w:rsid w:val="782E7429"/>
    <w:rsid w:val="7884A99C"/>
    <w:rsid w:val="78879B47"/>
    <w:rsid w:val="78968B38"/>
    <w:rsid w:val="78B7EF16"/>
    <w:rsid w:val="78E60BC1"/>
    <w:rsid w:val="78ED6176"/>
    <w:rsid w:val="78FFD538"/>
    <w:rsid w:val="79063159"/>
    <w:rsid w:val="79181A64"/>
    <w:rsid w:val="791C9F99"/>
    <w:rsid w:val="7927C814"/>
    <w:rsid w:val="79465461"/>
    <w:rsid w:val="7962B947"/>
    <w:rsid w:val="798ECEAF"/>
    <w:rsid w:val="79916627"/>
    <w:rsid w:val="79AB629A"/>
    <w:rsid w:val="79EAAB5D"/>
    <w:rsid w:val="7A0EC820"/>
    <w:rsid w:val="7A3D729C"/>
    <w:rsid w:val="7A47857D"/>
    <w:rsid w:val="7A67D4C3"/>
    <w:rsid w:val="7A7C8397"/>
    <w:rsid w:val="7A909DCE"/>
    <w:rsid w:val="7AB1EC12"/>
    <w:rsid w:val="7AD004B7"/>
    <w:rsid w:val="7AD4E8B4"/>
    <w:rsid w:val="7AD761B0"/>
    <w:rsid w:val="7AEAF125"/>
    <w:rsid w:val="7AEB456C"/>
    <w:rsid w:val="7AF9D0A9"/>
    <w:rsid w:val="7AFB1493"/>
    <w:rsid w:val="7B06C07B"/>
    <w:rsid w:val="7B3EAD04"/>
    <w:rsid w:val="7B4992C1"/>
    <w:rsid w:val="7B4AFF73"/>
    <w:rsid w:val="7B4F4A6E"/>
    <w:rsid w:val="7B4FB83F"/>
    <w:rsid w:val="7B707AA5"/>
    <w:rsid w:val="7BAE2379"/>
    <w:rsid w:val="7BC54715"/>
    <w:rsid w:val="7BC9184F"/>
    <w:rsid w:val="7C07FFE3"/>
    <w:rsid w:val="7C08E45B"/>
    <w:rsid w:val="7C4C48D6"/>
    <w:rsid w:val="7CA64C00"/>
    <w:rsid w:val="7CAF5BB2"/>
    <w:rsid w:val="7CEDCAE5"/>
    <w:rsid w:val="7D00349F"/>
    <w:rsid w:val="7D1E8124"/>
    <w:rsid w:val="7D338DD4"/>
    <w:rsid w:val="7D3A0650"/>
    <w:rsid w:val="7DA27E20"/>
    <w:rsid w:val="7DA4B4BC"/>
    <w:rsid w:val="7DA72A8C"/>
    <w:rsid w:val="7DB30DDF"/>
    <w:rsid w:val="7DB58C39"/>
    <w:rsid w:val="7DB9654E"/>
    <w:rsid w:val="7DC24D72"/>
    <w:rsid w:val="7E0349AF"/>
    <w:rsid w:val="7E0B814E"/>
    <w:rsid w:val="7E1C77FC"/>
    <w:rsid w:val="7E26B042"/>
    <w:rsid w:val="7E29C019"/>
    <w:rsid w:val="7E2A941C"/>
    <w:rsid w:val="7E477940"/>
    <w:rsid w:val="7E6F9589"/>
    <w:rsid w:val="7E705840"/>
    <w:rsid w:val="7EA1FC6E"/>
    <w:rsid w:val="7EA872EE"/>
    <w:rsid w:val="7EB91F2A"/>
    <w:rsid w:val="7EBD41AF"/>
    <w:rsid w:val="7ECFF08F"/>
    <w:rsid w:val="7F1E5B34"/>
    <w:rsid w:val="7F4648B3"/>
    <w:rsid w:val="7F83913B"/>
    <w:rsid w:val="7F9BD1C4"/>
    <w:rsid w:val="7FD352DB"/>
    <w:rsid w:val="7FE7AE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C8C2AA"/>
  <w15:docId w15:val="{B6D5B860-E79A-4267-83D7-1A71E03B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CC9"/>
    <w:pPr>
      <w:spacing w:after="140"/>
      <w:textboxTightWrap w:val="lastLineOnly"/>
    </w:pPr>
    <w:rPr>
      <w:rFonts w:ascii="Arial" w:hAnsi="Arial"/>
      <w:color w:val="0F0F0F" w:themeColor="text1"/>
      <w:sz w:val="24"/>
      <w:szCs w:val="24"/>
    </w:rPr>
  </w:style>
  <w:style w:type="paragraph" w:styleId="Heading1">
    <w:name w:val="heading 1"/>
    <w:next w:val="Normal"/>
    <w:link w:val="Heading1Char"/>
    <w:qFormat/>
    <w:rsid w:val="00FA4212"/>
    <w:pPr>
      <w:keepNext/>
      <w:spacing w:after="180"/>
      <w:outlineLvl w:val="0"/>
    </w:pPr>
    <w:rPr>
      <w:rFonts w:ascii="Arial" w:hAnsi="Arial" w:cs="Arial"/>
      <w:b/>
      <w:bCs/>
      <w:color w:val="005EB8" w:themeColor="accent1"/>
      <w:spacing w:val="-14"/>
      <w:kern w:val="28"/>
      <w:sz w:val="42"/>
      <w:szCs w:val="32"/>
      <w14:ligatures w14:val="standardContextual"/>
    </w:rPr>
  </w:style>
  <w:style w:type="paragraph" w:styleId="Heading2">
    <w:name w:val="heading 2"/>
    <w:next w:val="Normal"/>
    <w:link w:val="Heading2Char"/>
    <w:autoRedefine/>
    <w:qFormat/>
    <w:rsid w:val="003128F1"/>
    <w:pPr>
      <w:keepNext/>
      <w:spacing w:before="60" w:after="120"/>
      <w:outlineLvl w:val="1"/>
      <w:pPrChange w:id="0" w:author="HARRIS, Ashley (NHS ENGLAND - X26)" w:date="2024-02-01T12:00:00Z">
        <w:pPr>
          <w:keepNext/>
          <w:spacing w:before="60" w:after="120"/>
          <w:outlineLvl w:val="1"/>
        </w:pPr>
      </w:pPrChange>
    </w:pPr>
    <w:rPr>
      <w:rFonts w:ascii="Arial" w:eastAsia="MS Mincho" w:hAnsi="Arial"/>
      <w:b/>
      <w:color w:val="005EB8" w:themeColor="accent1"/>
      <w:spacing w:val="-6"/>
      <w:kern w:val="28"/>
      <w:sz w:val="36"/>
      <w:szCs w:val="28"/>
      <w14:ligatures w14:val="standardContextual"/>
      <w:rPrChange w:id="0" w:author="HARRIS, Ashley (NHS ENGLAND - X26)" w:date="2024-02-01T12:00:00Z">
        <w:rPr>
          <w:rFonts w:ascii="Arial" w:eastAsia="MS Mincho" w:hAnsi="Arial"/>
          <w:b/>
          <w:color w:val="005EB8" w:themeColor="accent1"/>
          <w:spacing w:val="-6"/>
          <w:kern w:val="28"/>
          <w:sz w:val="36"/>
          <w:szCs w:val="28"/>
          <w:lang w:val="en-GB" w:eastAsia="en-US" w:bidi="ar-SA"/>
          <w14:ligatures w14:val="standardContextual"/>
        </w:rPr>
      </w:rPrChange>
    </w:rPr>
  </w:style>
  <w:style w:type="paragraph" w:styleId="Heading3">
    <w:name w:val="heading 3"/>
    <w:basedOn w:val="Heading2"/>
    <w:next w:val="Normal"/>
    <w:link w:val="Heading3Char"/>
    <w:autoRedefine/>
    <w:qFormat/>
    <w:rsid w:val="00FA4212"/>
    <w:pPr>
      <w:outlineLvl w:val="2"/>
    </w:pPr>
    <w:rPr>
      <w:rFonts w:cs="Arial"/>
      <w:bCs/>
      <w:sz w:val="30"/>
      <w:szCs w:val="26"/>
    </w:rPr>
  </w:style>
  <w:style w:type="paragraph" w:styleId="Heading4">
    <w:name w:val="heading 4"/>
    <w:basedOn w:val="Normal"/>
    <w:next w:val="Normal"/>
    <w:link w:val="Heading4Char"/>
    <w:qFormat/>
    <w:rsid w:val="00FA4212"/>
    <w:pPr>
      <w:keepNext/>
      <w:spacing w:before="60" w:after="60"/>
      <w:outlineLvl w:val="3"/>
    </w:pPr>
    <w:rPr>
      <w:b/>
      <w:color w:val="005EB8" w:themeColor="accen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128F1"/>
    <w:rPr>
      <w:rFonts w:ascii="Arial" w:eastAsia="MS Mincho" w:hAnsi="Arial"/>
      <w:b/>
      <w:color w:val="005EB8" w:themeColor="accent1"/>
      <w:spacing w:val="-6"/>
      <w:kern w:val="28"/>
      <w:sz w:val="36"/>
      <w:szCs w:val="28"/>
      <w14:ligatures w14:val="standardContextual"/>
    </w:rPr>
  </w:style>
  <w:style w:type="character" w:customStyle="1" w:styleId="Heading1Char">
    <w:name w:val="Heading 1 Char"/>
    <w:basedOn w:val="DefaultParagraphFont"/>
    <w:link w:val="Heading1"/>
    <w:rsid w:val="00FA4212"/>
    <w:rPr>
      <w:rFonts w:ascii="Arial" w:hAnsi="Arial" w:cs="Arial"/>
      <w:b/>
      <w:bCs/>
      <w:color w:val="005EB8" w:themeColor="accent1"/>
      <w:spacing w:val="-14"/>
      <w:kern w:val="28"/>
      <w:sz w:val="42"/>
      <w:szCs w:val="32"/>
      <w14:ligatures w14:val="standardContextual"/>
    </w:rPr>
  </w:style>
  <w:style w:type="paragraph" w:styleId="ListParagraph">
    <w:name w:val="List Paragraph"/>
    <w:basedOn w:val="Normal"/>
    <w:link w:val="ListParagraphChar"/>
    <w:uiPriority w:val="34"/>
    <w:qFormat/>
    <w:rsid w:val="00D93D0D"/>
    <w:pPr>
      <w:spacing w:after="180"/>
      <w:ind w:firstLine="360"/>
    </w:pPr>
  </w:style>
  <w:style w:type="character" w:customStyle="1" w:styleId="Heading3Char">
    <w:name w:val="Heading 3 Char"/>
    <w:basedOn w:val="DefaultParagraphFont"/>
    <w:link w:val="Heading3"/>
    <w:rsid w:val="00FA4212"/>
    <w:rPr>
      <w:rFonts w:ascii="Arial" w:eastAsia="MS Mincho" w:hAnsi="Arial" w:cs="Arial"/>
      <w:b/>
      <w:bCs/>
      <w:color w:val="005EB8" w:themeColor="accent1"/>
      <w:spacing w:val="-6"/>
      <w:kern w:val="28"/>
      <w:sz w:val="30"/>
      <w:szCs w:val="26"/>
      <w14:ligatures w14:val="standardContextual"/>
    </w:rPr>
  </w:style>
  <w:style w:type="paragraph" w:customStyle="1" w:styleId="Bulletlist">
    <w:name w:val="Bullet list"/>
    <w:basedOn w:val="ListParagraph"/>
    <w:link w:val="BulletlistChar"/>
    <w:autoRedefine/>
    <w:qFormat/>
    <w:rsid w:val="00497DE0"/>
    <w:pPr>
      <w:numPr>
        <w:numId w:val="12"/>
      </w:numPr>
      <w:autoSpaceDE w:val="0"/>
      <w:autoSpaceDN w:val="0"/>
      <w:adjustRightInd w:val="0"/>
      <w:spacing w:after="140"/>
      <w:ind w:left="510" w:hanging="510"/>
      <w:textboxTightWrap w:val="none"/>
    </w:pPr>
    <w:rPr>
      <w:rFonts w:cs="FrutigerLTStd-Light"/>
      <w:szCs w:val="22"/>
    </w:rPr>
  </w:style>
  <w:style w:type="character" w:customStyle="1" w:styleId="BulletlistChar">
    <w:name w:val="Bullet list Char"/>
    <w:basedOn w:val="DefaultParagraphFont"/>
    <w:link w:val="Bulletlist"/>
    <w:rsid w:val="00497DE0"/>
    <w:rPr>
      <w:rFonts w:ascii="Arial" w:hAnsi="Arial" w:cs="FrutigerLTStd-Light"/>
      <w:color w:val="0F0F0F" w:themeColor="text1"/>
      <w:sz w:val="24"/>
      <w:szCs w:val="22"/>
    </w:rPr>
  </w:style>
  <w:style w:type="paragraph" w:customStyle="1" w:styleId="Footnote-hanging">
    <w:name w:val="Footnote - hanging"/>
    <w:basedOn w:val="Bulletlist"/>
    <w:link w:val="Footnote-hangingChar"/>
    <w:qFormat/>
    <w:rsid w:val="004F0A67"/>
    <w:pPr>
      <w:numPr>
        <w:numId w:val="0"/>
      </w:numPr>
      <w:tabs>
        <w:tab w:val="left" w:pos="284"/>
      </w:tabs>
      <w:spacing w:after="280"/>
      <w:ind w:left="284" w:hanging="284"/>
    </w:pPr>
    <w:rPr>
      <w:sz w:val="18"/>
      <w:szCs w:val="18"/>
    </w:rPr>
  </w:style>
  <w:style w:type="character" w:customStyle="1" w:styleId="Footnote-hangingChar">
    <w:name w:val="Footnote - hanging Char"/>
    <w:basedOn w:val="BulletlistChar"/>
    <w:link w:val="Footnote-hanging"/>
    <w:rsid w:val="004F0A67"/>
    <w:rPr>
      <w:rFonts w:ascii="Arial" w:hAnsi="Arial" w:cs="FrutigerLTStd-Light"/>
      <w:color w:val="0F0F0F" w:themeColor="text1"/>
      <w:sz w:val="18"/>
      <w:szCs w:val="18"/>
    </w:rPr>
  </w:style>
  <w:style w:type="character" w:customStyle="1" w:styleId="Heading4Char">
    <w:name w:val="Heading 4 Char"/>
    <w:basedOn w:val="DefaultParagraphFont"/>
    <w:link w:val="Heading4"/>
    <w:rsid w:val="00FA4212"/>
    <w:rPr>
      <w:rFonts w:ascii="Arial" w:hAnsi="Arial"/>
      <w:b/>
      <w:color w:val="005EB8" w:themeColor="accent1"/>
      <w:sz w:val="24"/>
    </w:rPr>
  </w:style>
  <w:style w:type="character" w:styleId="Hyperlink">
    <w:name w:val="Hyperlink"/>
    <w:basedOn w:val="DefaultParagraphFont"/>
    <w:uiPriority w:val="99"/>
    <w:unhideWhenUsed/>
    <w:qFormat/>
    <w:rsid w:val="00D66537"/>
    <w:rPr>
      <w:rFonts w:asciiTheme="minorHAnsi" w:hAnsiTheme="minorHAnsi"/>
      <w:color w:val="003087" w:themeColor="accent3"/>
      <w:u w:val="none"/>
    </w:rPr>
  </w:style>
  <w:style w:type="paragraph" w:customStyle="1" w:styleId="Standfirst">
    <w:name w:val="Standfirst"/>
    <w:basedOn w:val="Normal"/>
    <w:link w:val="StandfirstChar"/>
    <w:autoRedefine/>
    <w:qFormat/>
    <w:rsid w:val="00FA4212"/>
    <w:pPr>
      <w:spacing w:after="180" w:line="420" w:lineRule="atLeast"/>
    </w:pPr>
    <w:rPr>
      <w:color w:val="424D58" w:themeColor="accent6"/>
      <w:spacing w:val="4"/>
      <w:kern w:val="28"/>
      <w:sz w:val="30"/>
      <w:szCs w:val="28"/>
      <w14:ligatures w14:val="standardContextual"/>
    </w:rPr>
  </w:style>
  <w:style w:type="character" w:customStyle="1" w:styleId="StandfirstChar">
    <w:name w:val="Standfirst Char"/>
    <w:basedOn w:val="Heading4Char"/>
    <w:link w:val="Standfirst"/>
    <w:rsid w:val="00FA4212"/>
    <w:rPr>
      <w:rFonts w:ascii="Arial" w:hAnsi="Arial"/>
      <w:b w:val="0"/>
      <w:color w:val="424D58" w:themeColor="accent6"/>
      <w:spacing w:val="4"/>
      <w:kern w:val="28"/>
      <w:sz w:val="30"/>
      <w:szCs w:val="28"/>
      <w14:ligatures w14:val="standardContextual"/>
    </w:rPr>
  </w:style>
  <w:style w:type="paragraph" w:styleId="TOC1">
    <w:name w:val="toc 1"/>
    <w:basedOn w:val="Normal"/>
    <w:next w:val="Normal"/>
    <w:autoRedefine/>
    <w:uiPriority w:val="39"/>
    <w:unhideWhenUsed/>
    <w:qFormat/>
    <w:rsid w:val="00BF22AF"/>
    <w:pPr>
      <w:pBdr>
        <w:top w:val="single" w:sz="4" w:space="4" w:color="D6DBE0" w:themeColor="accent6" w:themeTint="33"/>
        <w:bottom w:val="single" w:sz="4" w:space="4" w:color="D6DBE0" w:themeColor="accent6" w:themeTint="33"/>
      </w:pBdr>
      <w:tabs>
        <w:tab w:val="right" w:pos="9854"/>
      </w:tabs>
    </w:pPr>
    <w:rPr>
      <w:b/>
      <w:noProof/>
      <w:color w:val="005EB8" w:themeColor="accent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eastAsiaTheme="majorEastAsia" w:hAnsiTheme="majorHAnsi" w:cstheme="majorBidi"/>
      <w:kern w:val="0"/>
      <w:sz w:val="28"/>
      <w:szCs w:val="28"/>
      <w:lang w:val="en-US" w:eastAsia="ja-JP"/>
    </w:rPr>
  </w:style>
  <w:style w:type="paragraph" w:customStyle="1" w:styleId="FrontpageTitle">
    <w:name w:val="Frontpage_Title"/>
    <w:basedOn w:val="Normal"/>
    <w:link w:val="FrontpageTitleChar"/>
    <w:autoRedefine/>
    <w:qFormat/>
    <w:rsid w:val="00100555"/>
    <w:rPr>
      <w:b/>
      <w:color w:val="auto"/>
      <w:sz w:val="84"/>
      <w:szCs w:val="84"/>
    </w:rPr>
  </w:style>
  <w:style w:type="character" w:customStyle="1" w:styleId="FrontpageTitleChar">
    <w:name w:val="Frontpage_Title Char"/>
    <w:basedOn w:val="DefaultParagraphFont"/>
    <w:link w:val="FrontpageTitle"/>
    <w:rsid w:val="00100555"/>
    <w:rPr>
      <w:rFonts w:ascii="Arial" w:hAnsi="Arial"/>
      <w:b/>
      <w:sz w:val="84"/>
      <w:szCs w:val="84"/>
    </w:rPr>
  </w:style>
  <w:style w:type="paragraph" w:customStyle="1" w:styleId="Frontpagesubhead">
    <w:name w:val="Frontpage_subhead"/>
    <w:basedOn w:val="Normal"/>
    <w:link w:val="FrontpagesubheadChar"/>
    <w:autoRedefine/>
    <w:qFormat/>
    <w:rsid w:val="00100555"/>
    <w:rPr>
      <w:b/>
      <w:color w:val="F2F2F2" w:themeColor="background1" w:themeShade="F2"/>
      <w:sz w:val="48"/>
      <w:szCs w:val="36"/>
    </w:rPr>
  </w:style>
  <w:style w:type="character" w:customStyle="1" w:styleId="FrontpagesubheadChar">
    <w:name w:val="Frontpage_subhead Char"/>
    <w:basedOn w:val="DefaultParagraphFont"/>
    <w:link w:val="Frontpagesubhead"/>
    <w:rsid w:val="00100555"/>
    <w:rPr>
      <w:rFonts w:ascii="Arial" w:hAnsi="Arial"/>
      <w:b/>
      <w:color w:val="F2F2F2" w:themeColor="background1" w:themeShade="F2"/>
      <w:sz w:val="48"/>
      <w:szCs w:val="36"/>
    </w:rPr>
  </w:style>
  <w:style w:type="paragraph" w:customStyle="1" w:styleId="Footnoteseparator">
    <w:name w:val="Footnote_separator"/>
    <w:basedOn w:val="Heading3"/>
    <w:link w:val="FootnoteseparatorChar"/>
    <w:rsid w:val="000C24AF"/>
    <w:rPr>
      <w:noProof/>
      <w:w w:val="200"/>
      <w:sz w:val="16"/>
      <w:szCs w:val="16"/>
    </w:rPr>
  </w:style>
  <w:style w:type="character" w:customStyle="1" w:styleId="FootnoteseparatorChar">
    <w:name w:val="Footnote_separator Char"/>
    <w:basedOn w:val="Heading3Char"/>
    <w:link w:val="Footnoteseparator"/>
    <w:rsid w:val="000C24AF"/>
    <w:rPr>
      <w:rFonts w:ascii="Arial" w:eastAsia="MS Mincho" w:hAnsi="Arial" w:cs="Arial"/>
      <w:b/>
      <w:bCs/>
      <w:noProof/>
      <w:color w:val="005EB8" w:themeColor="accent1"/>
      <w:spacing w:val="-8"/>
      <w:w w:val="200"/>
      <w:kern w:val="28"/>
      <w:sz w:val="16"/>
      <w:szCs w:val="16"/>
      <w14:ligatures w14:val="standardContextual"/>
    </w:rPr>
  </w:style>
  <w:style w:type="paragraph" w:customStyle="1" w:styleId="Numberedlist">
    <w:name w:val="Numbered list"/>
    <w:basedOn w:val="ListParagraph"/>
    <w:link w:val="NumberedlistChar"/>
    <w:qFormat/>
    <w:rsid w:val="000C24AF"/>
    <w:pPr>
      <w:spacing w:after="140"/>
      <w:ind w:left="510" w:hanging="510"/>
    </w:pPr>
  </w:style>
  <w:style w:type="character" w:customStyle="1" w:styleId="NumberedlistChar">
    <w:name w:val="Numbered list Char"/>
    <w:basedOn w:val="DefaultParagraphFont"/>
    <w:link w:val="Numberedlist"/>
    <w:rsid w:val="000C24AF"/>
    <w:rPr>
      <w:rFonts w:ascii="Arial" w:hAnsi="Arial"/>
      <w:sz w:val="24"/>
      <w:szCs w:val="24"/>
    </w:rPr>
  </w:style>
  <w:style w:type="paragraph" w:styleId="TOC2">
    <w:name w:val="toc 2"/>
    <w:basedOn w:val="Normal"/>
    <w:next w:val="Normal"/>
    <w:autoRedefine/>
    <w:uiPriority w:val="39"/>
    <w:unhideWhenUsed/>
    <w:qFormat/>
    <w:rsid w:val="00EB6372"/>
    <w:pPr>
      <w:spacing w:after="100"/>
      <w:ind w:left="220"/>
    </w:pPr>
    <w:rPr>
      <w:color w:val="424D58" w:themeColor="accent6"/>
    </w:rPr>
  </w:style>
  <w:style w:type="paragraph" w:styleId="TOC3">
    <w:name w:val="toc 3"/>
    <w:basedOn w:val="Normal"/>
    <w:next w:val="Normal"/>
    <w:autoRedefine/>
    <w:uiPriority w:val="39"/>
    <w:semiHidden/>
    <w:unhideWhenUsed/>
    <w:qFormat/>
    <w:rsid w:val="000C24AF"/>
    <w:pPr>
      <w:spacing w:after="100" w:line="276" w:lineRule="auto"/>
      <w:ind w:left="440"/>
      <w:textboxTightWrap w:val="none"/>
    </w:pPr>
    <w:rPr>
      <w:rFonts w:asciiTheme="minorHAnsi" w:eastAsiaTheme="minorEastAsia" w:hAnsiTheme="minorHAnsi" w:cstheme="minorBidi"/>
      <w:szCs w:val="22"/>
      <w:lang w:val="en-US" w:eastAsia="ja-JP"/>
    </w:rPr>
  </w:style>
  <w:style w:type="paragraph" w:styleId="Header">
    <w:name w:val="header"/>
    <w:basedOn w:val="Normal"/>
    <w:link w:val="HeaderChar"/>
    <w:uiPriority w:val="99"/>
    <w:unhideWhenUsed/>
    <w:qFormat/>
    <w:rsid w:val="004F0A67"/>
    <w:pPr>
      <w:pBdr>
        <w:bottom w:val="single" w:sz="2" w:space="4" w:color="84919C" w:themeColor="accent2"/>
      </w:pBdr>
      <w:tabs>
        <w:tab w:val="left" w:pos="9639"/>
      </w:tabs>
      <w:spacing w:after="0"/>
    </w:pPr>
    <w:rPr>
      <w:color w:val="84919C" w:themeColor="accent2"/>
      <w:sz w:val="20"/>
    </w:rPr>
  </w:style>
  <w:style w:type="character" w:customStyle="1" w:styleId="HeaderChar">
    <w:name w:val="Header Char"/>
    <w:basedOn w:val="DefaultParagraphFont"/>
    <w:link w:val="Header"/>
    <w:uiPriority w:val="99"/>
    <w:rsid w:val="004F0A67"/>
    <w:rPr>
      <w:rFonts w:ascii="Arial" w:hAnsi="Arial"/>
      <w:color w:val="84919C" w:themeColor="accent2"/>
      <w:szCs w:val="24"/>
    </w:rPr>
  </w:style>
  <w:style w:type="paragraph" w:styleId="Footer">
    <w:name w:val="footer"/>
    <w:basedOn w:val="Normal"/>
    <w:link w:val="FooterChar"/>
    <w:autoRedefine/>
    <w:uiPriority w:val="99"/>
    <w:unhideWhenUsed/>
    <w:qFormat/>
    <w:rsid w:val="00361173"/>
    <w:pPr>
      <w:tabs>
        <w:tab w:val="right" w:pos="9866"/>
      </w:tabs>
      <w:spacing w:after="0"/>
      <w:pPrChange w:id="1" w:author="HARRIS, Ashley (NHS ENGLAND - X26)" w:date="2023-11-16T12:40:00Z">
        <w:pPr>
          <w:tabs>
            <w:tab w:val="right" w:pos="9866"/>
          </w:tabs>
          <w:textboxTightWrap w:val="lastLineOnly"/>
        </w:pPr>
      </w:pPrChange>
    </w:pPr>
    <w:rPr>
      <w:color w:val="84919C" w:themeColor="accent2"/>
      <w:spacing w:val="-4"/>
      <w:sz w:val="18"/>
      <w:rPrChange w:id="1" w:author="HARRIS, Ashley (NHS ENGLAND - X26)" w:date="2023-11-16T12:40:00Z">
        <w:rPr>
          <w:rFonts w:ascii="Arial" w:hAnsi="Arial"/>
          <w:color w:val="84919C" w:themeColor="accent2"/>
          <w:spacing w:val="-4"/>
          <w:sz w:val="18"/>
          <w:szCs w:val="24"/>
          <w:lang w:val="en-GB" w:eastAsia="en-US" w:bidi="ar-SA"/>
        </w:rPr>
      </w:rPrChange>
    </w:rPr>
  </w:style>
  <w:style w:type="character" w:customStyle="1" w:styleId="FooterChar">
    <w:name w:val="Footer Char"/>
    <w:basedOn w:val="DefaultParagraphFont"/>
    <w:link w:val="Footer"/>
    <w:uiPriority w:val="99"/>
    <w:rsid w:val="00361173"/>
    <w:rPr>
      <w:rFonts w:ascii="Arial" w:hAnsi="Arial"/>
      <w:color w:val="84919C" w:themeColor="accent2"/>
      <w:spacing w:val="-4"/>
      <w:sz w:val="18"/>
      <w:szCs w:val="24"/>
    </w:rPr>
  </w:style>
  <w:style w:type="character" w:styleId="Strong">
    <w:name w:val="Strong"/>
    <w:aliases w:val="Bold"/>
    <w:uiPriority w:val="22"/>
    <w:qFormat/>
    <w:rsid w:val="000C24AF"/>
    <w:rPr>
      <w:rFonts w:asciiTheme="minorHAnsi" w:hAnsiTheme="minorHAnsi"/>
      <w:b/>
      <w:bCs/>
    </w:rPr>
  </w:style>
  <w:style w:type="paragraph" w:styleId="Quote">
    <w:name w:val="Quote"/>
    <w:basedOn w:val="Normal"/>
    <w:next w:val="Normal"/>
    <w:link w:val="QuoteChar"/>
    <w:uiPriority w:val="29"/>
    <w:qFormat/>
    <w:rsid w:val="00FA4212"/>
    <w:pPr>
      <w:spacing w:before="70" w:after="70"/>
    </w:pPr>
    <w:rPr>
      <w:rFonts w:asciiTheme="minorHAnsi" w:hAnsiTheme="minorHAnsi"/>
      <w:i/>
      <w:iCs/>
      <w:color w:val="005EB8" w:themeColor="accent1"/>
      <w:sz w:val="30"/>
    </w:rPr>
  </w:style>
  <w:style w:type="character" w:customStyle="1" w:styleId="QuoteChar">
    <w:name w:val="Quote Char"/>
    <w:basedOn w:val="DefaultParagraphFont"/>
    <w:link w:val="Quote"/>
    <w:uiPriority w:val="29"/>
    <w:rsid w:val="00FA4212"/>
    <w:rPr>
      <w:rFonts w:asciiTheme="minorHAnsi" w:hAnsiTheme="minorHAnsi"/>
      <w:i/>
      <w:iCs/>
      <w:color w:val="005EB8" w:themeColor="accent1"/>
      <w:sz w:val="30"/>
      <w:szCs w:val="24"/>
    </w:rPr>
  </w:style>
  <w:style w:type="character" w:customStyle="1" w:styleId="ListParagraphChar">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customStyle="1" w:styleId="Publisheddate">
    <w:name w:val="Published date"/>
    <w:basedOn w:val="Heading4"/>
    <w:link w:val="PublisheddateChar"/>
    <w:qFormat/>
    <w:rsid w:val="009C27F0"/>
    <w:rPr>
      <w:b w:val="0"/>
      <w:color w:val="FFFFFF" w:themeColor="background1"/>
      <w:sz w:val="30"/>
    </w:rPr>
  </w:style>
  <w:style w:type="character" w:customStyle="1" w:styleId="PublisheddateChar">
    <w:name w:val="Published date Char"/>
    <w:basedOn w:val="Heading4Char"/>
    <w:link w:val="Publisheddate"/>
    <w:rsid w:val="009C27F0"/>
    <w:rPr>
      <w:rFonts w:ascii="Arial" w:hAnsi="Arial"/>
      <w:b w:val="0"/>
      <w:color w:val="FFFFFF" w:themeColor="background1"/>
      <w:sz w:val="30"/>
    </w:rPr>
  </w:style>
  <w:style w:type="paragraph" w:styleId="NormalWeb">
    <w:name w:val="Normal (Web)"/>
    <w:basedOn w:val="Normal"/>
    <w:uiPriority w:val="99"/>
    <w:unhideWhenUsed/>
    <w:rsid w:val="00DE02E4"/>
    <w:pPr>
      <w:spacing w:before="100" w:beforeAutospacing="1" w:after="100" w:afterAutospacing="1"/>
      <w:textboxTightWrap w:val="none"/>
    </w:pPr>
    <w:rPr>
      <w:rFonts w:ascii="Times New Roman" w:hAnsi="Times New Roman"/>
      <w:color w:val="auto"/>
      <w:lang w:eastAsia="en-GB"/>
    </w:rPr>
  </w:style>
  <w:style w:type="table" w:customStyle="1" w:styleId="ListTable3-Accent11">
    <w:name w:val="List Table 3 - Accent 11"/>
    <w:basedOn w:val="TableNormal"/>
    <w:uiPriority w:val="48"/>
    <w:rsid w:val="00F933E9"/>
    <w:rPr>
      <w:lang w:eastAsia="en-GB"/>
    </w:rPr>
    <w:tblPr>
      <w:tblStyleRowBandSize w:val="1"/>
      <w:tblStyleColBandSize w:val="1"/>
      <w:tblBorders>
        <w:top w:val="single" w:sz="4" w:space="0" w:color="005EB8" w:themeColor="accent1"/>
        <w:left w:val="single" w:sz="4" w:space="0" w:color="005EB8" w:themeColor="accent1"/>
        <w:bottom w:val="single" w:sz="4" w:space="0" w:color="005EB8" w:themeColor="accent1"/>
        <w:right w:val="single" w:sz="4" w:space="0" w:color="005EB8" w:themeColor="accent1"/>
      </w:tblBorders>
    </w:tblPr>
    <w:tblStylePr w:type="firstRow">
      <w:rPr>
        <w:rFonts w:ascii="Arial" w:hAnsi="Arial"/>
        <w:b/>
        <w:bCs/>
        <w:color w:val="FFFFFF" w:themeColor="background1"/>
        <w:sz w:val="22"/>
      </w:rPr>
      <w:tblPr/>
      <w:tcPr>
        <w:shd w:val="clear" w:color="auto" w:fill="005EB8" w:themeFill="accent1"/>
      </w:tcPr>
    </w:tblStylePr>
    <w:tblStylePr w:type="lastRow">
      <w:rPr>
        <w:b/>
        <w:bCs/>
      </w:rPr>
      <w:tblPr/>
      <w:tcPr>
        <w:tcBorders>
          <w:top w:val="double" w:sz="4" w:space="0" w:color="005EB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EB8" w:themeColor="accent1"/>
          <w:right w:val="single" w:sz="4" w:space="0" w:color="005EB8" w:themeColor="accent1"/>
        </w:tcBorders>
      </w:tcPr>
    </w:tblStylePr>
    <w:tblStylePr w:type="band1Horz">
      <w:rPr>
        <w:rFonts w:ascii="Arial" w:hAnsi="Arial"/>
        <w:sz w:val="22"/>
      </w:rPr>
      <w:tblPr/>
      <w:tcPr>
        <w:tcBorders>
          <w:top w:val="single" w:sz="4" w:space="0" w:color="005EB8" w:themeColor="accent1"/>
          <w:bottom w:val="single" w:sz="4" w:space="0" w:color="005EB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EB8" w:themeColor="accent1"/>
          <w:left w:val="nil"/>
        </w:tcBorders>
      </w:tcPr>
    </w:tblStylePr>
    <w:tblStylePr w:type="swCell">
      <w:tblPr/>
      <w:tcPr>
        <w:tcBorders>
          <w:top w:val="double" w:sz="4" w:space="0" w:color="005EB8" w:themeColor="accent1"/>
          <w:right w:val="nil"/>
        </w:tcBorders>
      </w:tcPr>
    </w:tblStylePr>
  </w:style>
  <w:style w:type="character" w:customStyle="1" w:styleId="tgc">
    <w:name w:val="_tgc"/>
    <w:basedOn w:val="DefaultParagraphFont"/>
    <w:rsid w:val="00F933E9"/>
  </w:style>
  <w:style w:type="paragraph" w:styleId="PlainText">
    <w:name w:val="Plain Text"/>
    <w:basedOn w:val="Normal"/>
    <w:link w:val="PlainTextChar"/>
    <w:uiPriority w:val="99"/>
    <w:unhideWhenUsed/>
    <w:rsid w:val="004B5528"/>
    <w:pPr>
      <w:spacing w:after="0"/>
      <w:textboxTightWrap w:val="none"/>
    </w:pPr>
    <w:rPr>
      <w:rFonts w:ascii="Calibri" w:hAnsi="Calibri" w:cs="Consolas"/>
      <w:color w:val="auto"/>
      <w:sz w:val="22"/>
      <w:szCs w:val="21"/>
      <w:lang w:eastAsia="en-GB"/>
    </w:rPr>
  </w:style>
  <w:style w:type="character" w:customStyle="1" w:styleId="PlainTextChar">
    <w:name w:val="Plain Text Char"/>
    <w:basedOn w:val="DefaultParagraphFont"/>
    <w:link w:val="PlainText"/>
    <w:uiPriority w:val="99"/>
    <w:rsid w:val="004B5528"/>
    <w:rPr>
      <w:rFonts w:ascii="Calibri" w:hAnsi="Calibri" w:cs="Consolas"/>
      <w:sz w:val="22"/>
      <w:szCs w:val="21"/>
      <w:lang w:eastAsia="en-GB"/>
    </w:rPr>
  </w:style>
  <w:style w:type="paragraph" w:customStyle="1" w:styleId="Default">
    <w:name w:val="Default"/>
    <w:uiPriority w:val="99"/>
    <w:rsid w:val="0086345B"/>
    <w:pPr>
      <w:autoSpaceDE w:val="0"/>
      <w:autoSpaceDN w:val="0"/>
      <w:adjustRightInd w:val="0"/>
    </w:pPr>
    <w:rPr>
      <w:rFonts w:ascii="Arial" w:hAnsi="Arial" w:cs="Arial"/>
      <w:color w:val="000000"/>
      <w:sz w:val="24"/>
      <w:szCs w:val="24"/>
      <w:lang w:eastAsia="en-GB"/>
    </w:rPr>
  </w:style>
  <w:style w:type="character" w:styleId="FollowedHyperlink">
    <w:name w:val="FollowedHyperlink"/>
    <w:basedOn w:val="DefaultParagraphFont"/>
    <w:uiPriority w:val="99"/>
    <w:semiHidden/>
    <w:unhideWhenUsed/>
    <w:rsid w:val="009C35F9"/>
    <w:rPr>
      <w:color w:val="7C2855" w:themeColor="followedHyperlink"/>
      <w:u w:val="single"/>
    </w:rPr>
  </w:style>
  <w:style w:type="character" w:customStyle="1" w:styleId="messagebody">
    <w:name w:val="message_body"/>
    <w:basedOn w:val="DefaultParagraphFont"/>
    <w:rsid w:val="006E6FB8"/>
  </w:style>
  <w:style w:type="table" w:styleId="TableGrid">
    <w:name w:val="Table Grid"/>
    <w:basedOn w:val="TableNormal"/>
    <w:uiPriority w:val="39"/>
    <w:rsid w:val="00FD2407"/>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
    <w:name w:val="block"/>
    <w:basedOn w:val="DefaultParagraphFont"/>
    <w:rsid w:val="006A2AE9"/>
  </w:style>
  <w:style w:type="character" w:customStyle="1" w:styleId="UnresolvedMention1">
    <w:name w:val="Unresolved Mention1"/>
    <w:basedOn w:val="DefaultParagraphFont"/>
    <w:uiPriority w:val="99"/>
    <w:semiHidden/>
    <w:unhideWhenUsed/>
    <w:rsid w:val="006451D2"/>
    <w:rPr>
      <w:color w:val="808080"/>
      <w:shd w:val="clear" w:color="auto" w:fill="E6E6E6"/>
    </w:rPr>
  </w:style>
  <w:style w:type="paragraph" w:styleId="HTMLPreformatted">
    <w:name w:val="HTML Preformatted"/>
    <w:basedOn w:val="Normal"/>
    <w:link w:val="HTMLPreformattedChar"/>
    <w:uiPriority w:val="99"/>
    <w:semiHidden/>
    <w:unhideWhenUsed/>
    <w:rsid w:val="00645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boxTightWrap w:val="none"/>
    </w:pPr>
    <w:rPr>
      <w:rFonts w:ascii="Courier New" w:hAnsi="Courier New" w:cs="Courier New"/>
      <w:color w:val="auto"/>
      <w:sz w:val="20"/>
      <w:szCs w:val="20"/>
      <w:lang w:eastAsia="en-GB"/>
    </w:rPr>
  </w:style>
  <w:style w:type="character" w:customStyle="1" w:styleId="HTMLPreformattedChar">
    <w:name w:val="HTML Preformatted Char"/>
    <w:basedOn w:val="DefaultParagraphFont"/>
    <w:link w:val="HTMLPreformatted"/>
    <w:uiPriority w:val="99"/>
    <w:semiHidden/>
    <w:rsid w:val="006451D2"/>
    <w:rPr>
      <w:rFonts w:ascii="Courier New" w:hAnsi="Courier New" w:cs="Courier New"/>
      <w:lang w:eastAsia="en-GB"/>
    </w:rPr>
  </w:style>
  <w:style w:type="character" w:customStyle="1" w:styleId="UnresolvedMention2">
    <w:name w:val="Unresolved Mention2"/>
    <w:basedOn w:val="DefaultParagraphFont"/>
    <w:uiPriority w:val="99"/>
    <w:semiHidden/>
    <w:unhideWhenUsed/>
    <w:rsid w:val="00930839"/>
    <w:rPr>
      <w:color w:val="605E5C"/>
      <w:shd w:val="clear" w:color="auto" w:fill="E1DFDD"/>
    </w:rPr>
  </w:style>
  <w:style w:type="character" w:customStyle="1" w:styleId="UnresolvedMention3">
    <w:name w:val="Unresolved Mention3"/>
    <w:basedOn w:val="DefaultParagraphFont"/>
    <w:uiPriority w:val="99"/>
    <w:semiHidden/>
    <w:unhideWhenUsed/>
    <w:rsid w:val="007A7372"/>
    <w:rPr>
      <w:color w:val="605E5C"/>
      <w:shd w:val="clear" w:color="auto" w:fill="E1DFDD"/>
    </w:rPr>
  </w:style>
  <w:style w:type="character" w:customStyle="1" w:styleId="sbody-userinput">
    <w:name w:val="sbody-userinput"/>
    <w:basedOn w:val="DefaultParagraphFont"/>
    <w:rsid w:val="00991B50"/>
  </w:style>
  <w:style w:type="character" w:customStyle="1" w:styleId="c-messageeditedlabel">
    <w:name w:val="c-message__edited_label"/>
    <w:basedOn w:val="DefaultParagraphFont"/>
    <w:rsid w:val="00BA7099"/>
  </w:style>
  <w:style w:type="paragraph" w:styleId="Revision">
    <w:name w:val="Revision"/>
    <w:hidden/>
    <w:uiPriority w:val="99"/>
    <w:semiHidden/>
    <w:rsid w:val="00373849"/>
    <w:rPr>
      <w:rFonts w:ascii="Arial" w:hAnsi="Arial"/>
      <w:color w:val="0F0F0F" w:themeColor="text1"/>
      <w:sz w:val="24"/>
      <w:szCs w:val="24"/>
    </w:rPr>
  </w:style>
  <w:style w:type="character" w:styleId="CommentReference">
    <w:name w:val="annotation reference"/>
    <w:basedOn w:val="DefaultParagraphFont"/>
    <w:uiPriority w:val="99"/>
    <w:semiHidden/>
    <w:unhideWhenUsed/>
    <w:rsid w:val="00183D7B"/>
    <w:rPr>
      <w:sz w:val="16"/>
      <w:szCs w:val="16"/>
    </w:rPr>
  </w:style>
  <w:style w:type="paragraph" w:styleId="CommentText">
    <w:name w:val="annotation text"/>
    <w:basedOn w:val="Normal"/>
    <w:link w:val="CommentTextChar"/>
    <w:uiPriority w:val="99"/>
    <w:unhideWhenUsed/>
    <w:rsid w:val="00183D7B"/>
    <w:rPr>
      <w:sz w:val="20"/>
      <w:szCs w:val="20"/>
    </w:rPr>
  </w:style>
  <w:style w:type="character" w:customStyle="1" w:styleId="CommentTextChar">
    <w:name w:val="Comment Text Char"/>
    <w:basedOn w:val="DefaultParagraphFont"/>
    <w:link w:val="CommentText"/>
    <w:uiPriority w:val="99"/>
    <w:rsid w:val="00183D7B"/>
    <w:rPr>
      <w:rFonts w:ascii="Arial" w:hAnsi="Arial"/>
      <w:color w:val="0F0F0F" w:themeColor="text1"/>
    </w:rPr>
  </w:style>
  <w:style w:type="paragraph" w:styleId="CommentSubject">
    <w:name w:val="annotation subject"/>
    <w:basedOn w:val="CommentText"/>
    <w:next w:val="CommentText"/>
    <w:link w:val="CommentSubjectChar"/>
    <w:uiPriority w:val="99"/>
    <w:semiHidden/>
    <w:unhideWhenUsed/>
    <w:rsid w:val="00183D7B"/>
    <w:rPr>
      <w:b/>
      <w:bCs/>
    </w:rPr>
  </w:style>
  <w:style w:type="character" w:customStyle="1" w:styleId="CommentSubjectChar">
    <w:name w:val="Comment Subject Char"/>
    <w:basedOn w:val="CommentTextChar"/>
    <w:link w:val="CommentSubject"/>
    <w:uiPriority w:val="99"/>
    <w:semiHidden/>
    <w:rsid w:val="00183D7B"/>
    <w:rPr>
      <w:rFonts w:ascii="Arial" w:hAnsi="Arial"/>
      <w:b/>
      <w:bCs/>
      <w:color w:val="0F0F0F" w:themeColor="text1"/>
    </w:rPr>
  </w:style>
  <w:style w:type="character" w:customStyle="1" w:styleId="UnresolvedMention4">
    <w:name w:val="Unresolved Mention4"/>
    <w:basedOn w:val="DefaultParagraphFont"/>
    <w:uiPriority w:val="99"/>
    <w:semiHidden/>
    <w:unhideWhenUsed/>
    <w:rsid w:val="008C7E63"/>
    <w:rPr>
      <w:color w:val="605E5C"/>
      <w:shd w:val="clear" w:color="auto" w:fill="E1DFDD"/>
    </w:rPr>
  </w:style>
  <w:style w:type="character" w:styleId="LineNumber">
    <w:name w:val="line number"/>
    <w:basedOn w:val="DefaultParagraphFont"/>
    <w:uiPriority w:val="99"/>
    <w:semiHidden/>
    <w:unhideWhenUsed/>
    <w:rsid w:val="00BC003C"/>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BF74C6"/>
    <w:rPr>
      <w:color w:val="605E5C"/>
      <w:shd w:val="clear" w:color="auto" w:fill="E1DFDD"/>
    </w:rPr>
  </w:style>
  <w:style w:type="table" w:styleId="PlainTable4">
    <w:name w:val="Plain Table 4"/>
    <w:basedOn w:val="TableNormal"/>
    <w:uiPriority w:val="44"/>
    <w:rsid w:val="00D34DE6"/>
    <w:rPr>
      <w:rFonts w:asciiTheme="minorHAnsi" w:eastAsiaTheme="minorHAnsi" w:hAnsiTheme="minorHAnsi" w:cstheme="minorBidi"/>
      <w:kern w:val="2"/>
      <w:sz w:val="22"/>
      <w:szCs w:val="22"/>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48610">
      <w:bodyDiv w:val="1"/>
      <w:marLeft w:val="0"/>
      <w:marRight w:val="0"/>
      <w:marTop w:val="0"/>
      <w:marBottom w:val="0"/>
      <w:divBdr>
        <w:top w:val="none" w:sz="0" w:space="0" w:color="auto"/>
        <w:left w:val="none" w:sz="0" w:space="0" w:color="auto"/>
        <w:bottom w:val="none" w:sz="0" w:space="0" w:color="auto"/>
        <w:right w:val="none" w:sz="0" w:space="0" w:color="auto"/>
      </w:divBdr>
    </w:div>
    <w:div w:id="339167026">
      <w:bodyDiv w:val="1"/>
      <w:marLeft w:val="0"/>
      <w:marRight w:val="0"/>
      <w:marTop w:val="0"/>
      <w:marBottom w:val="0"/>
      <w:divBdr>
        <w:top w:val="none" w:sz="0" w:space="0" w:color="auto"/>
        <w:left w:val="none" w:sz="0" w:space="0" w:color="auto"/>
        <w:bottom w:val="none" w:sz="0" w:space="0" w:color="auto"/>
        <w:right w:val="none" w:sz="0" w:space="0" w:color="auto"/>
      </w:divBdr>
    </w:div>
    <w:div w:id="378364047">
      <w:bodyDiv w:val="1"/>
      <w:marLeft w:val="0"/>
      <w:marRight w:val="0"/>
      <w:marTop w:val="0"/>
      <w:marBottom w:val="0"/>
      <w:divBdr>
        <w:top w:val="none" w:sz="0" w:space="0" w:color="auto"/>
        <w:left w:val="none" w:sz="0" w:space="0" w:color="auto"/>
        <w:bottom w:val="none" w:sz="0" w:space="0" w:color="auto"/>
        <w:right w:val="none" w:sz="0" w:space="0" w:color="auto"/>
      </w:divBdr>
    </w:div>
    <w:div w:id="763067800">
      <w:bodyDiv w:val="1"/>
      <w:marLeft w:val="0"/>
      <w:marRight w:val="0"/>
      <w:marTop w:val="0"/>
      <w:marBottom w:val="0"/>
      <w:divBdr>
        <w:top w:val="none" w:sz="0" w:space="0" w:color="auto"/>
        <w:left w:val="none" w:sz="0" w:space="0" w:color="auto"/>
        <w:bottom w:val="none" w:sz="0" w:space="0" w:color="auto"/>
        <w:right w:val="none" w:sz="0" w:space="0" w:color="auto"/>
      </w:divBdr>
    </w:div>
    <w:div w:id="765346555">
      <w:bodyDiv w:val="1"/>
      <w:marLeft w:val="0"/>
      <w:marRight w:val="0"/>
      <w:marTop w:val="0"/>
      <w:marBottom w:val="0"/>
      <w:divBdr>
        <w:top w:val="none" w:sz="0" w:space="0" w:color="auto"/>
        <w:left w:val="none" w:sz="0" w:space="0" w:color="auto"/>
        <w:bottom w:val="none" w:sz="0" w:space="0" w:color="auto"/>
        <w:right w:val="none" w:sz="0" w:space="0" w:color="auto"/>
      </w:divBdr>
    </w:div>
    <w:div w:id="794757046">
      <w:bodyDiv w:val="1"/>
      <w:marLeft w:val="0"/>
      <w:marRight w:val="0"/>
      <w:marTop w:val="0"/>
      <w:marBottom w:val="0"/>
      <w:divBdr>
        <w:top w:val="none" w:sz="0" w:space="0" w:color="auto"/>
        <w:left w:val="none" w:sz="0" w:space="0" w:color="auto"/>
        <w:bottom w:val="none" w:sz="0" w:space="0" w:color="auto"/>
        <w:right w:val="none" w:sz="0" w:space="0" w:color="auto"/>
      </w:divBdr>
    </w:div>
    <w:div w:id="803038007">
      <w:bodyDiv w:val="1"/>
      <w:marLeft w:val="0"/>
      <w:marRight w:val="0"/>
      <w:marTop w:val="0"/>
      <w:marBottom w:val="0"/>
      <w:divBdr>
        <w:top w:val="none" w:sz="0" w:space="0" w:color="auto"/>
        <w:left w:val="none" w:sz="0" w:space="0" w:color="auto"/>
        <w:bottom w:val="none" w:sz="0" w:space="0" w:color="auto"/>
        <w:right w:val="none" w:sz="0" w:space="0" w:color="auto"/>
      </w:divBdr>
      <w:divsChild>
        <w:div w:id="1656489559">
          <w:marLeft w:val="0"/>
          <w:marRight w:val="0"/>
          <w:marTop w:val="0"/>
          <w:marBottom w:val="0"/>
          <w:divBdr>
            <w:top w:val="none" w:sz="0" w:space="0" w:color="auto"/>
            <w:left w:val="none" w:sz="0" w:space="0" w:color="auto"/>
            <w:bottom w:val="none" w:sz="0" w:space="0" w:color="auto"/>
            <w:right w:val="none" w:sz="0" w:space="0" w:color="auto"/>
          </w:divBdr>
          <w:divsChild>
            <w:div w:id="700859626">
              <w:marLeft w:val="-240"/>
              <w:marRight w:val="-120"/>
              <w:marTop w:val="0"/>
              <w:marBottom w:val="0"/>
              <w:divBdr>
                <w:top w:val="none" w:sz="0" w:space="0" w:color="auto"/>
                <w:left w:val="none" w:sz="0" w:space="0" w:color="auto"/>
                <w:bottom w:val="none" w:sz="0" w:space="0" w:color="auto"/>
                <w:right w:val="none" w:sz="0" w:space="0" w:color="auto"/>
              </w:divBdr>
              <w:divsChild>
                <w:div w:id="364867893">
                  <w:marLeft w:val="0"/>
                  <w:marRight w:val="0"/>
                  <w:marTop w:val="0"/>
                  <w:marBottom w:val="60"/>
                  <w:divBdr>
                    <w:top w:val="none" w:sz="0" w:space="0" w:color="auto"/>
                    <w:left w:val="none" w:sz="0" w:space="0" w:color="auto"/>
                    <w:bottom w:val="none" w:sz="0" w:space="0" w:color="auto"/>
                    <w:right w:val="none" w:sz="0" w:space="0" w:color="auto"/>
                  </w:divBdr>
                  <w:divsChild>
                    <w:div w:id="857084112">
                      <w:marLeft w:val="0"/>
                      <w:marRight w:val="0"/>
                      <w:marTop w:val="0"/>
                      <w:marBottom w:val="0"/>
                      <w:divBdr>
                        <w:top w:val="none" w:sz="0" w:space="0" w:color="auto"/>
                        <w:left w:val="none" w:sz="0" w:space="0" w:color="auto"/>
                        <w:bottom w:val="none" w:sz="0" w:space="0" w:color="auto"/>
                        <w:right w:val="none" w:sz="0" w:space="0" w:color="auto"/>
                      </w:divBdr>
                      <w:divsChild>
                        <w:div w:id="1224218340">
                          <w:marLeft w:val="0"/>
                          <w:marRight w:val="0"/>
                          <w:marTop w:val="0"/>
                          <w:marBottom w:val="0"/>
                          <w:divBdr>
                            <w:top w:val="none" w:sz="0" w:space="0" w:color="auto"/>
                            <w:left w:val="none" w:sz="0" w:space="0" w:color="auto"/>
                            <w:bottom w:val="none" w:sz="0" w:space="0" w:color="auto"/>
                            <w:right w:val="none" w:sz="0" w:space="0" w:color="auto"/>
                          </w:divBdr>
                          <w:divsChild>
                            <w:div w:id="893083206">
                              <w:marLeft w:val="0"/>
                              <w:marRight w:val="0"/>
                              <w:marTop w:val="0"/>
                              <w:marBottom w:val="0"/>
                              <w:divBdr>
                                <w:top w:val="none" w:sz="0" w:space="0" w:color="auto"/>
                                <w:left w:val="none" w:sz="0" w:space="0" w:color="auto"/>
                                <w:bottom w:val="none" w:sz="0" w:space="0" w:color="auto"/>
                                <w:right w:val="none" w:sz="0" w:space="0" w:color="auto"/>
                              </w:divBdr>
                              <w:divsChild>
                                <w:div w:id="5398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050366">
      <w:bodyDiv w:val="1"/>
      <w:marLeft w:val="0"/>
      <w:marRight w:val="0"/>
      <w:marTop w:val="0"/>
      <w:marBottom w:val="0"/>
      <w:divBdr>
        <w:top w:val="none" w:sz="0" w:space="0" w:color="auto"/>
        <w:left w:val="none" w:sz="0" w:space="0" w:color="auto"/>
        <w:bottom w:val="none" w:sz="0" w:space="0" w:color="auto"/>
        <w:right w:val="none" w:sz="0" w:space="0" w:color="auto"/>
      </w:divBdr>
    </w:div>
    <w:div w:id="1560749638">
      <w:bodyDiv w:val="1"/>
      <w:marLeft w:val="0"/>
      <w:marRight w:val="0"/>
      <w:marTop w:val="0"/>
      <w:marBottom w:val="0"/>
      <w:divBdr>
        <w:top w:val="none" w:sz="0" w:space="0" w:color="auto"/>
        <w:left w:val="none" w:sz="0" w:space="0" w:color="auto"/>
        <w:bottom w:val="none" w:sz="0" w:space="0" w:color="auto"/>
        <w:right w:val="none" w:sz="0" w:space="0" w:color="auto"/>
      </w:divBdr>
    </w:div>
    <w:div w:id="1587689242">
      <w:bodyDiv w:val="1"/>
      <w:marLeft w:val="0"/>
      <w:marRight w:val="0"/>
      <w:marTop w:val="0"/>
      <w:marBottom w:val="0"/>
      <w:divBdr>
        <w:top w:val="none" w:sz="0" w:space="0" w:color="auto"/>
        <w:left w:val="none" w:sz="0" w:space="0" w:color="auto"/>
        <w:bottom w:val="none" w:sz="0" w:space="0" w:color="auto"/>
        <w:right w:val="none" w:sz="0" w:space="0" w:color="auto"/>
      </w:divBdr>
    </w:div>
    <w:div w:id="1618367643">
      <w:bodyDiv w:val="1"/>
      <w:marLeft w:val="0"/>
      <w:marRight w:val="0"/>
      <w:marTop w:val="0"/>
      <w:marBottom w:val="0"/>
      <w:divBdr>
        <w:top w:val="none" w:sz="0" w:space="0" w:color="auto"/>
        <w:left w:val="none" w:sz="0" w:space="0" w:color="auto"/>
        <w:bottom w:val="none" w:sz="0" w:space="0" w:color="auto"/>
        <w:right w:val="none" w:sz="0" w:space="0" w:color="auto"/>
      </w:divBdr>
      <w:divsChild>
        <w:div w:id="1713572413">
          <w:marLeft w:val="0"/>
          <w:marRight w:val="0"/>
          <w:marTop w:val="0"/>
          <w:marBottom w:val="0"/>
          <w:divBdr>
            <w:top w:val="none" w:sz="0" w:space="0" w:color="auto"/>
            <w:left w:val="none" w:sz="0" w:space="0" w:color="auto"/>
            <w:bottom w:val="none" w:sz="0" w:space="0" w:color="auto"/>
            <w:right w:val="none" w:sz="0" w:space="0" w:color="auto"/>
          </w:divBdr>
          <w:divsChild>
            <w:div w:id="834492168">
              <w:marLeft w:val="0"/>
              <w:marRight w:val="0"/>
              <w:marTop w:val="0"/>
              <w:marBottom w:val="0"/>
              <w:divBdr>
                <w:top w:val="none" w:sz="0" w:space="0" w:color="auto"/>
                <w:left w:val="none" w:sz="0" w:space="0" w:color="auto"/>
                <w:bottom w:val="none" w:sz="0" w:space="0" w:color="auto"/>
                <w:right w:val="none" w:sz="0" w:space="0" w:color="auto"/>
              </w:divBdr>
              <w:divsChild>
                <w:div w:id="814024732">
                  <w:marLeft w:val="0"/>
                  <w:marRight w:val="0"/>
                  <w:marTop w:val="0"/>
                  <w:marBottom w:val="0"/>
                  <w:divBdr>
                    <w:top w:val="none" w:sz="0" w:space="0" w:color="auto"/>
                    <w:left w:val="none" w:sz="0" w:space="0" w:color="auto"/>
                    <w:bottom w:val="none" w:sz="0" w:space="0" w:color="auto"/>
                    <w:right w:val="none" w:sz="0" w:space="0" w:color="auto"/>
                  </w:divBdr>
                  <w:divsChild>
                    <w:div w:id="1264916730">
                      <w:marLeft w:val="0"/>
                      <w:marRight w:val="0"/>
                      <w:marTop w:val="0"/>
                      <w:marBottom w:val="0"/>
                      <w:divBdr>
                        <w:top w:val="none" w:sz="0" w:space="0" w:color="auto"/>
                        <w:left w:val="none" w:sz="0" w:space="0" w:color="auto"/>
                        <w:bottom w:val="none" w:sz="0" w:space="0" w:color="auto"/>
                        <w:right w:val="none" w:sz="0" w:space="0" w:color="auto"/>
                      </w:divBdr>
                      <w:divsChild>
                        <w:div w:id="377314970">
                          <w:marLeft w:val="0"/>
                          <w:marRight w:val="0"/>
                          <w:marTop w:val="0"/>
                          <w:marBottom w:val="0"/>
                          <w:divBdr>
                            <w:top w:val="none" w:sz="0" w:space="0" w:color="auto"/>
                            <w:left w:val="none" w:sz="0" w:space="0" w:color="auto"/>
                            <w:bottom w:val="none" w:sz="0" w:space="0" w:color="auto"/>
                            <w:right w:val="none" w:sz="0" w:space="0" w:color="auto"/>
                          </w:divBdr>
                          <w:divsChild>
                            <w:div w:id="434059248">
                              <w:marLeft w:val="0"/>
                              <w:marRight w:val="0"/>
                              <w:marTop w:val="0"/>
                              <w:marBottom w:val="0"/>
                              <w:divBdr>
                                <w:top w:val="none" w:sz="0" w:space="0" w:color="auto"/>
                                <w:left w:val="none" w:sz="0" w:space="0" w:color="auto"/>
                                <w:bottom w:val="none" w:sz="0" w:space="0" w:color="auto"/>
                                <w:right w:val="none" w:sz="0" w:space="0" w:color="auto"/>
                              </w:divBdr>
                              <w:divsChild>
                                <w:div w:id="489373517">
                                  <w:marLeft w:val="0"/>
                                  <w:marRight w:val="0"/>
                                  <w:marTop w:val="0"/>
                                  <w:marBottom w:val="0"/>
                                  <w:divBdr>
                                    <w:top w:val="none" w:sz="0" w:space="0" w:color="auto"/>
                                    <w:left w:val="none" w:sz="0" w:space="0" w:color="auto"/>
                                    <w:bottom w:val="none" w:sz="0" w:space="0" w:color="auto"/>
                                    <w:right w:val="none" w:sz="0" w:space="0" w:color="auto"/>
                                  </w:divBdr>
                                  <w:divsChild>
                                    <w:div w:id="165755902">
                                      <w:marLeft w:val="0"/>
                                      <w:marRight w:val="0"/>
                                      <w:marTop w:val="0"/>
                                      <w:marBottom w:val="0"/>
                                      <w:divBdr>
                                        <w:top w:val="none" w:sz="0" w:space="0" w:color="auto"/>
                                        <w:left w:val="none" w:sz="0" w:space="0" w:color="auto"/>
                                        <w:bottom w:val="none" w:sz="0" w:space="0" w:color="auto"/>
                                        <w:right w:val="none" w:sz="0" w:space="0" w:color="auto"/>
                                      </w:divBdr>
                                      <w:divsChild>
                                        <w:div w:id="365059529">
                                          <w:marLeft w:val="0"/>
                                          <w:marRight w:val="0"/>
                                          <w:marTop w:val="0"/>
                                          <w:marBottom w:val="0"/>
                                          <w:divBdr>
                                            <w:top w:val="none" w:sz="0" w:space="0" w:color="auto"/>
                                            <w:left w:val="none" w:sz="0" w:space="0" w:color="auto"/>
                                            <w:bottom w:val="none" w:sz="0" w:space="0" w:color="auto"/>
                                            <w:right w:val="none" w:sz="0" w:space="0" w:color="auto"/>
                                          </w:divBdr>
                                          <w:divsChild>
                                            <w:div w:id="972826270">
                                              <w:marLeft w:val="0"/>
                                              <w:marRight w:val="0"/>
                                              <w:marTop w:val="0"/>
                                              <w:marBottom w:val="0"/>
                                              <w:divBdr>
                                                <w:top w:val="none" w:sz="0" w:space="0" w:color="auto"/>
                                                <w:left w:val="none" w:sz="0" w:space="0" w:color="auto"/>
                                                <w:bottom w:val="none" w:sz="0" w:space="0" w:color="auto"/>
                                                <w:right w:val="none" w:sz="0" w:space="0" w:color="auto"/>
                                              </w:divBdr>
                                              <w:divsChild>
                                                <w:div w:id="1896964204">
                                                  <w:marLeft w:val="0"/>
                                                  <w:marRight w:val="0"/>
                                                  <w:marTop w:val="0"/>
                                                  <w:marBottom w:val="0"/>
                                                  <w:divBdr>
                                                    <w:top w:val="none" w:sz="0" w:space="0" w:color="auto"/>
                                                    <w:left w:val="none" w:sz="0" w:space="0" w:color="auto"/>
                                                    <w:bottom w:val="none" w:sz="0" w:space="0" w:color="auto"/>
                                                    <w:right w:val="none" w:sz="0" w:space="0" w:color="auto"/>
                                                  </w:divBdr>
                                                  <w:divsChild>
                                                    <w:div w:id="176114392">
                                                      <w:marLeft w:val="0"/>
                                                      <w:marRight w:val="0"/>
                                                      <w:marTop w:val="0"/>
                                                      <w:marBottom w:val="0"/>
                                                      <w:divBdr>
                                                        <w:top w:val="none" w:sz="0" w:space="0" w:color="auto"/>
                                                        <w:left w:val="none" w:sz="0" w:space="0" w:color="auto"/>
                                                        <w:bottom w:val="none" w:sz="0" w:space="0" w:color="auto"/>
                                                        <w:right w:val="none" w:sz="0" w:space="0" w:color="auto"/>
                                                      </w:divBdr>
                                                      <w:divsChild>
                                                        <w:div w:id="1491553215">
                                                          <w:marLeft w:val="0"/>
                                                          <w:marRight w:val="0"/>
                                                          <w:marTop w:val="0"/>
                                                          <w:marBottom w:val="0"/>
                                                          <w:divBdr>
                                                            <w:top w:val="none" w:sz="0" w:space="0" w:color="auto"/>
                                                            <w:left w:val="none" w:sz="0" w:space="0" w:color="auto"/>
                                                            <w:bottom w:val="none" w:sz="0" w:space="0" w:color="auto"/>
                                                            <w:right w:val="none" w:sz="0" w:space="0" w:color="auto"/>
                                                          </w:divBdr>
                                                          <w:divsChild>
                                                            <w:div w:id="127826137">
                                                              <w:marLeft w:val="0"/>
                                                              <w:marRight w:val="0"/>
                                                              <w:marTop w:val="0"/>
                                                              <w:marBottom w:val="0"/>
                                                              <w:divBdr>
                                                                <w:top w:val="none" w:sz="0" w:space="0" w:color="auto"/>
                                                                <w:left w:val="none" w:sz="0" w:space="0" w:color="auto"/>
                                                                <w:bottom w:val="none" w:sz="0" w:space="0" w:color="auto"/>
                                                                <w:right w:val="none" w:sz="0" w:space="0" w:color="auto"/>
                                                              </w:divBdr>
                                                              <w:divsChild>
                                                                <w:div w:id="5440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35526432">
      <w:bodyDiv w:val="1"/>
      <w:marLeft w:val="0"/>
      <w:marRight w:val="0"/>
      <w:marTop w:val="0"/>
      <w:marBottom w:val="0"/>
      <w:divBdr>
        <w:top w:val="none" w:sz="0" w:space="0" w:color="auto"/>
        <w:left w:val="none" w:sz="0" w:space="0" w:color="auto"/>
        <w:bottom w:val="none" w:sz="0" w:space="0" w:color="auto"/>
        <w:right w:val="none" w:sz="0" w:space="0" w:color="auto"/>
      </w:divBdr>
    </w:div>
    <w:div w:id="1809080196">
      <w:bodyDiv w:val="1"/>
      <w:marLeft w:val="0"/>
      <w:marRight w:val="0"/>
      <w:marTop w:val="0"/>
      <w:marBottom w:val="0"/>
      <w:divBdr>
        <w:top w:val="none" w:sz="0" w:space="0" w:color="auto"/>
        <w:left w:val="none" w:sz="0" w:space="0" w:color="auto"/>
        <w:bottom w:val="none" w:sz="0" w:space="0" w:color="auto"/>
        <w:right w:val="none" w:sz="0" w:space="0" w:color="auto"/>
      </w:divBdr>
    </w:div>
    <w:div w:id="1963808305">
      <w:bodyDiv w:val="1"/>
      <w:marLeft w:val="0"/>
      <w:marRight w:val="0"/>
      <w:marTop w:val="0"/>
      <w:marBottom w:val="0"/>
      <w:divBdr>
        <w:top w:val="none" w:sz="0" w:space="0" w:color="auto"/>
        <w:left w:val="none" w:sz="0" w:space="0" w:color="auto"/>
        <w:bottom w:val="none" w:sz="0" w:space="0" w:color="auto"/>
        <w:right w:val="none" w:sz="0" w:space="0" w:color="auto"/>
      </w:divBdr>
    </w:div>
    <w:div w:id="199290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nww.digital.nhs.uk/dir/downloads/" TargetMode="External"/><Relationship Id="rId26" Type="http://schemas.openxmlformats.org/officeDocument/2006/relationships/image" Target="media/image3.png"/><Relationship Id="rId39" Type="http://schemas.openxmlformats.org/officeDocument/2006/relationships/hyperlink" Target="https://pnbu076-uksr-ap.hosts.liveb.national.ncrs.nhs.uk:443/login/error%3c/gpPARAM" TargetMode="External"/><Relationship Id="rId21" Type="http://schemas.openxmlformats.org/officeDocument/2006/relationships/hyperlink" Target="https://nww.digital.nhs.uk/dir/downloads/" TargetMode="External"/><Relationship Id="rId34" Type="http://schemas.openxmlformats.org/officeDocument/2006/relationships/image" Target="media/image8.png"/><Relationship Id="rId42" Type="http://schemas.openxmlformats.org/officeDocument/2006/relationships/hyperlink" Target="mailto:NHS%20Digital%20Customer%20Portal," TargetMode="External"/><Relationship Id="rId47" Type="http://schemas.openxmlformats.org/officeDocument/2006/relationships/fontTable" Target="fontTable.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nww.digital.nhs.uk/dir/downloads/" TargetMode="External"/><Relationship Id="rId29" Type="http://schemas.openxmlformats.org/officeDocument/2006/relationships/hyperlink" Target="bookmark://_Spine_Environments" TargetMode="External"/><Relationship Id="rId11" Type="http://schemas.openxmlformats.org/officeDocument/2006/relationships/endnotes" Target="endnotes.xml"/><Relationship Id="rId24" Type="http://schemas.openxmlformats.org/officeDocument/2006/relationships/hyperlink" Target="https://digital.nhs.uk/services/path-to-live-environments" TargetMode="External"/><Relationship Id="rId32" Type="http://schemas.openxmlformats.org/officeDocument/2006/relationships/image" Target="media/image6.png"/><Relationship Id="rId37" Type="http://schemas.openxmlformats.org/officeDocument/2006/relationships/hyperlink" Target="https://na.idemia.com/wp-content/uploads/2021/09/CivMinidriver-1.2.8.zip" TargetMode="External"/><Relationship Id="rId40" Type="http://schemas.openxmlformats.org/officeDocument/2006/relationships/image" Target="media/image10.png"/><Relationship Id="rId45" Type="http://schemas.openxmlformats.org/officeDocument/2006/relationships/hyperlink" Target="mailto:ssd.nationalservicedesk@nhs.net"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gas.nis1.national.ncrs.nhs.uk/login/authactivate" TargetMode="External"/><Relationship Id="rId28" Type="http://schemas.openxmlformats.org/officeDocument/2006/relationships/image" Target="media/image4.png"/><Relationship Id="rId36" Type="http://schemas.openxmlformats.org/officeDocument/2006/relationships/hyperlink" Target="https://nww.digital.nhs.uk/dir/downloads" TargetMode="External"/><Relationship Id="rId49"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nww.digital.nhs.uk/dir/downloads/" TargetMode="External"/><Relationship Id="rId31" Type="http://schemas.openxmlformats.org/officeDocument/2006/relationships/image" Target="media/image5.png"/><Relationship Id="rId44" Type="http://schemas.openxmlformats.org/officeDocument/2006/relationships/hyperlink" Target="mailto:NHS%20Digital%20Customer%20Porta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gas.national.ncrs.nhs.uk/login/authactivate" TargetMode="External"/><Relationship Id="rId27" Type="http://schemas.openxmlformats.org/officeDocument/2006/relationships/hyperlink" Target="https://nww.digital.nhs.uk/dir/downloads/" TargetMode="External"/><Relationship Id="rId30" Type="http://schemas.openxmlformats.org/officeDocument/2006/relationships/hyperlink" Target="https://nww.digital.nhs.uk/dir/downloads/" TargetMode="External"/><Relationship Id="rId35" Type="http://schemas.openxmlformats.org/officeDocument/2006/relationships/image" Target="media/image9.png"/><Relationship Id="rId43" Type="http://schemas.openxmlformats.org/officeDocument/2006/relationships/hyperlink" Target="mailto:ssd.nationalservicedesk@nhs.net" TargetMode="External"/><Relationship Id="rId48" Type="http://schemas.microsoft.com/office/2011/relationships/people" Target="people.xml"/><Relationship Id="rId8" Type="http://schemas.openxmlformats.org/officeDocument/2006/relationships/settings" Target="settings.xml"/><Relationship Id="rId51" Type="http://schemas.microsoft.com/office/2020/10/relationships/intelligence" Target="intelligence2.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digital.nhs.uk/services/spine/spine-technical-information-warranted-environment-specification-wes" TargetMode="External"/><Relationship Id="rId25" Type="http://schemas.openxmlformats.org/officeDocument/2006/relationships/hyperlink" Target="https://nww.digital.nhs.uk/dir/downloads/" TargetMode="External"/><Relationship Id="rId33" Type="http://schemas.openxmlformats.org/officeDocument/2006/relationships/image" Target="media/image7.png"/><Relationship Id="rId38" Type="http://schemas.openxmlformats.org/officeDocument/2006/relationships/hyperlink" Target="https://gas.national.ncrs.nhs.uk/login/authactivate" TargetMode="External"/><Relationship Id="rId46" Type="http://schemas.openxmlformats.org/officeDocument/2006/relationships/header" Target="header3.xml"/><Relationship Id="rId20" Type="http://schemas.openxmlformats.org/officeDocument/2006/relationships/hyperlink" Target="https://digital.nhs.uk/services/spine/spine-technical-information-warrantied-environment-specification-wes" TargetMode="External"/><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erra\Desktop\02_NHSDigital_basic_template_Plain_Blue_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88A6B9F72246A5899C281F00B153DC"/>
        <w:category>
          <w:name w:val="General"/>
          <w:gallery w:val="placeholder"/>
        </w:category>
        <w:types>
          <w:type w:val="bbPlcHdr"/>
        </w:types>
        <w:behaviors>
          <w:behavior w:val="content"/>
        </w:behaviors>
        <w:guid w:val="{C346B4E0-0ED1-4E61-BC44-DDCB8164DED6}"/>
      </w:docPartPr>
      <w:docPartBody>
        <w:p w:rsidR="00A47754" w:rsidRDefault="006B71BE">
          <w:pPr>
            <w:pStyle w:val="7B88A6B9F72246A5899C281F00B153DC"/>
          </w:pPr>
          <w:r w:rsidRPr="00DD77F0">
            <w:t>Title of document</w:t>
          </w:r>
        </w:p>
      </w:docPartBody>
    </w:docPart>
    <w:docPart>
      <w:docPartPr>
        <w:name w:val="9F9FA316D5434CC1911816D979C63F32"/>
        <w:category>
          <w:name w:val="General"/>
          <w:gallery w:val="placeholder"/>
        </w:category>
        <w:types>
          <w:type w:val="bbPlcHdr"/>
        </w:types>
        <w:behaviors>
          <w:behavior w:val="content"/>
        </w:behaviors>
        <w:guid w:val="{C2F4EA20-A2CC-4276-93A6-3728877C5B55}"/>
      </w:docPartPr>
      <w:docPartBody>
        <w:p w:rsidR="00A73DE2" w:rsidRDefault="007C6B4B" w:rsidP="007C6B4B">
          <w:pPr>
            <w:pStyle w:val="9F9FA316D5434CC1911816D979C63F32"/>
          </w:pPr>
          <w:r w:rsidRPr="00320C3F">
            <w:rPr>
              <w:rStyle w:val="PlaceholderText"/>
              <w:b/>
              <w:sz w:val="20"/>
            </w:rPr>
            <w:t>[Status]</w:t>
          </w:r>
        </w:p>
      </w:docPartBody>
    </w:docPart>
    <w:docPart>
      <w:docPartPr>
        <w:name w:val="DFACF59F81654883A03B12FEB71B0CA1"/>
        <w:category>
          <w:name w:val="General"/>
          <w:gallery w:val="placeholder"/>
        </w:category>
        <w:types>
          <w:type w:val="bbPlcHdr"/>
        </w:types>
        <w:behaviors>
          <w:behavior w:val="content"/>
        </w:behaviors>
        <w:guid w:val="{45ABFAB6-81B7-4504-BCE6-388360363B51}"/>
      </w:docPartPr>
      <w:docPartBody>
        <w:p w:rsidR="00A73DE2" w:rsidRDefault="007C6B4B" w:rsidP="007C6B4B">
          <w:pPr>
            <w:pStyle w:val="DFACF59F81654883A03B12FEB71B0CA1"/>
          </w:pPr>
          <w:r w:rsidRPr="009A450D">
            <w:rPr>
              <w:rStyle w:val="PlaceholderText"/>
              <w:b/>
              <w:color w:val="0E2841" w:themeColor="text2"/>
              <w:sz w:val="20"/>
              <w:szCs w:val="20"/>
            </w:rPr>
            <w:t>0.1</w:t>
          </w:r>
        </w:p>
      </w:docPartBody>
    </w:docPart>
    <w:docPart>
      <w:docPartPr>
        <w:name w:val="1021E3C5C3384D12B364F85E84E1E3CB"/>
        <w:category>
          <w:name w:val="General"/>
          <w:gallery w:val="placeholder"/>
        </w:category>
        <w:types>
          <w:type w:val="bbPlcHdr"/>
        </w:types>
        <w:behaviors>
          <w:behavior w:val="content"/>
        </w:behaviors>
        <w:guid w:val="{93A9A586-047D-451C-8E16-396385CAB725}"/>
      </w:docPartPr>
      <w:docPartBody>
        <w:p w:rsidR="00A73DE2" w:rsidRDefault="007C6B4B" w:rsidP="007C6B4B">
          <w:pPr>
            <w:pStyle w:val="1021E3C5C3384D12B364F85E84E1E3CB"/>
          </w:pPr>
          <w:r w:rsidRPr="00320C3F">
            <w:rPr>
              <w:rStyle w:val="PlaceholderText"/>
              <w:b/>
              <w:sz w:val="20"/>
              <w:szCs w:val="20"/>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Emoji">
    <w:panose1 w:val="020B0502040204020203"/>
    <w:charset w:val="00"/>
    <w:family w:val="swiss"/>
    <w:pitch w:val="variable"/>
    <w:sig w:usb0="00000003" w:usb1="02000000" w:usb2="08000000" w:usb3="00000000" w:csb0="00000001" w:csb1="00000000"/>
  </w:font>
  <w:font w:name="citrix">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1BE"/>
    <w:rsid w:val="000113C4"/>
    <w:rsid w:val="000206C8"/>
    <w:rsid w:val="00024AAC"/>
    <w:rsid w:val="00026AFD"/>
    <w:rsid w:val="00055F61"/>
    <w:rsid w:val="00062ACB"/>
    <w:rsid w:val="000630DE"/>
    <w:rsid w:val="00086269"/>
    <w:rsid w:val="000969CA"/>
    <w:rsid w:val="000A01D1"/>
    <w:rsid w:val="000A1DCB"/>
    <w:rsid w:val="000A6FC5"/>
    <w:rsid w:val="000C281D"/>
    <w:rsid w:val="000E4307"/>
    <w:rsid w:val="000F021A"/>
    <w:rsid w:val="00106F7A"/>
    <w:rsid w:val="0012538F"/>
    <w:rsid w:val="0013020E"/>
    <w:rsid w:val="001346B0"/>
    <w:rsid w:val="00142C5C"/>
    <w:rsid w:val="00183A0E"/>
    <w:rsid w:val="001976A8"/>
    <w:rsid w:val="001A6808"/>
    <w:rsid w:val="001E54DE"/>
    <w:rsid w:val="001E6D41"/>
    <w:rsid w:val="001F2526"/>
    <w:rsid w:val="00221F4F"/>
    <w:rsid w:val="0023705C"/>
    <w:rsid w:val="002517BB"/>
    <w:rsid w:val="00254BD1"/>
    <w:rsid w:val="0026691F"/>
    <w:rsid w:val="00267846"/>
    <w:rsid w:val="00283BD5"/>
    <w:rsid w:val="00285B15"/>
    <w:rsid w:val="00291F64"/>
    <w:rsid w:val="002E6105"/>
    <w:rsid w:val="002F1F97"/>
    <w:rsid w:val="002F2A5C"/>
    <w:rsid w:val="002F5CBA"/>
    <w:rsid w:val="0034154E"/>
    <w:rsid w:val="003453DB"/>
    <w:rsid w:val="00357DB7"/>
    <w:rsid w:val="003758DA"/>
    <w:rsid w:val="003B285E"/>
    <w:rsid w:val="003B3CD2"/>
    <w:rsid w:val="003B7606"/>
    <w:rsid w:val="003D096D"/>
    <w:rsid w:val="003D430B"/>
    <w:rsid w:val="003F6FE0"/>
    <w:rsid w:val="003F7757"/>
    <w:rsid w:val="00415F30"/>
    <w:rsid w:val="004376ED"/>
    <w:rsid w:val="004435DB"/>
    <w:rsid w:val="00450308"/>
    <w:rsid w:val="004667BF"/>
    <w:rsid w:val="00481AC1"/>
    <w:rsid w:val="004A3B06"/>
    <w:rsid w:val="004A5888"/>
    <w:rsid w:val="004A5AB6"/>
    <w:rsid w:val="004B4148"/>
    <w:rsid w:val="004E4A9D"/>
    <w:rsid w:val="004F7129"/>
    <w:rsid w:val="0054284F"/>
    <w:rsid w:val="00571371"/>
    <w:rsid w:val="005948C8"/>
    <w:rsid w:val="005A7F88"/>
    <w:rsid w:val="005B1E1F"/>
    <w:rsid w:val="005D2449"/>
    <w:rsid w:val="00600F15"/>
    <w:rsid w:val="00622616"/>
    <w:rsid w:val="00626FC0"/>
    <w:rsid w:val="00663D38"/>
    <w:rsid w:val="006742F2"/>
    <w:rsid w:val="00686F2C"/>
    <w:rsid w:val="006906F9"/>
    <w:rsid w:val="00690D94"/>
    <w:rsid w:val="006B71BE"/>
    <w:rsid w:val="006C4AC7"/>
    <w:rsid w:val="00720B7B"/>
    <w:rsid w:val="00735F1C"/>
    <w:rsid w:val="00753CF1"/>
    <w:rsid w:val="00772796"/>
    <w:rsid w:val="007961FC"/>
    <w:rsid w:val="007A60E4"/>
    <w:rsid w:val="007A7E3C"/>
    <w:rsid w:val="007B0C01"/>
    <w:rsid w:val="007B2D13"/>
    <w:rsid w:val="007B3922"/>
    <w:rsid w:val="007B690A"/>
    <w:rsid w:val="007C6B4B"/>
    <w:rsid w:val="007D4951"/>
    <w:rsid w:val="00800E7E"/>
    <w:rsid w:val="00834410"/>
    <w:rsid w:val="00891C77"/>
    <w:rsid w:val="00896F89"/>
    <w:rsid w:val="008A1B76"/>
    <w:rsid w:val="008D7AB3"/>
    <w:rsid w:val="008F27FF"/>
    <w:rsid w:val="00941085"/>
    <w:rsid w:val="0094757F"/>
    <w:rsid w:val="00950173"/>
    <w:rsid w:val="00951AC2"/>
    <w:rsid w:val="00955613"/>
    <w:rsid w:val="00971F81"/>
    <w:rsid w:val="009777F4"/>
    <w:rsid w:val="0098026E"/>
    <w:rsid w:val="00986DA3"/>
    <w:rsid w:val="009A492E"/>
    <w:rsid w:val="009A7374"/>
    <w:rsid w:val="009A771D"/>
    <w:rsid w:val="009D24ED"/>
    <w:rsid w:val="00A07ADB"/>
    <w:rsid w:val="00A11F65"/>
    <w:rsid w:val="00A453D3"/>
    <w:rsid w:val="00A47754"/>
    <w:rsid w:val="00A50587"/>
    <w:rsid w:val="00A50657"/>
    <w:rsid w:val="00A73DE2"/>
    <w:rsid w:val="00A82DA5"/>
    <w:rsid w:val="00A85A07"/>
    <w:rsid w:val="00A85FB0"/>
    <w:rsid w:val="00AC3B38"/>
    <w:rsid w:val="00AE739F"/>
    <w:rsid w:val="00AF3093"/>
    <w:rsid w:val="00AF4CD1"/>
    <w:rsid w:val="00AF7AE4"/>
    <w:rsid w:val="00B12B7C"/>
    <w:rsid w:val="00B20C63"/>
    <w:rsid w:val="00B40130"/>
    <w:rsid w:val="00B50214"/>
    <w:rsid w:val="00B645FC"/>
    <w:rsid w:val="00B7733B"/>
    <w:rsid w:val="00BA05EF"/>
    <w:rsid w:val="00BA38B6"/>
    <w:rsid w:val="00BA4508"/>
    <w:rsid w:val="00BB28CA"/>
    <w:rsid w:val="00BF4C56"/>
    <w:rsid w:val="00C24B41"/>
    <w:rsid w:val="00C37366"/>
    <w:rsid w:val="00C661C6"/>
    <w:rsid w:val="00C7187C"/>
    <w:rsid w:val="00C755D8"/>
    <w:rsid w:val="00CA6C3E"/>
    <w:rsid w:val="00CC57C5"/>
    <w:rsid w:val="00CD4183"/>
    <w:rsid w:val="00CF1827"/>
    <w:rsid w:val="00D04A6E"/>
    <w:rsid w:val="00D14F50"/>
    <w:rsid w:val="00D1662C"/>
    <w:rsid w:val="00D260D0"/>
    <w:rsid w:val="00D3196A"/>
    <w:rsid w:val="00D72277"/>
    <w:rsid w:val="00D744B5"/>
    <w:rsid w:val="00D74947"/>
    <w:rsid w:val="00D93FCE"/>
    <w:rsid w:val="00DC6B12"/>
    <w:rsid w:val="00DD5F6F"/>
    <w:rsid w:val="00E07FBB"/>
    <w:rsid w:val="00E26A3E"/>
    <w:rsid w:val="00E325D6"/>
    <w:rsid w:val="00E32A87"/>
    <w:rsid w:val="00E405B4"/>
    <w:rsid w:val="00E45D28"/>
    <w:rsid w:val="00E669EA"/>
    <w:rsid w:val="00E83970"/>
    <w:rsid w:val="00EA3F20"/>
    <w:rsid w:val="00EC6FB3"/>
    <w:rsid w:val="00ED353D"/>
    <w:rsid w:val="00EE6F07"/>
    <w:rsid w:val="00F41843"/>
    <w:rsid w:val="00FB0462"/>
    <w:rsid w:val="00FC4A7D"/>
    <w:rsid w:val="00FD655F"/>
    <w:rsid w:val="00FD6F66"/>
    <w:rsid w:val="00FD7120"/>
    <w:rsid w:val="00FE0E16"/>
    <w:rsid w:val="00FE5A2C"/>
    <w:rsid w:val="00FF58E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88A6B9F72246A5899C281F00B153DC">
    <w:name w:val="7B88A6B9F72246A5899C281F00B153DC"/>
  </w:style>
  <w:style w:type="character" w:styleId="PlaceholderText">
    <w:name w:val="Placeholder Text"/>
    <w:basedOn w:val="DefaultParagraphFont"/>
    <w:uiPriority w:val="99"/>
    <w:semiHidden/>
    <w:rsid w:val="007C6B4B"/>
    <w:rPr>
      <w:color w:val="808080"/>
    </w:rPr>
  </w:style>
  <w:style w:type="paragraph" w:customStyle="1" w:styleId="9F9FA316D5434CC1911816D979C63F32">
    <w:name w:val="9F9FA316D5434CC1911816D979C63F32"/>
    <w:rsid w:val="007C6B4B"/>
  </w:style>
  <w:style w:type="paragraph" w:customStyle="1" w:styleId="DFACF59F81654883A03B12FEB71B0CA1">
    <w:name w:val="DFACF59F81654883A03B12FEB71B0CA1"/>
    <w:rsid w:val="007C6B4B"/>
  </w:style>
  <w:style w:type="paragraph" w:customStyle="1" w:styleId="1021E3C5C3384D12B364F85E84E1E3CB">
    <w:name w:val="1021E3C5C3384D12B364F85E84E1E3CB"/>
    <w:rsid w:val="007C6B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HSCIC_Corporate">
  <a:themeElements>
    <a:clrScheme name="01-NHS-DIGI-PALETTE-01">
      <a:dk1>
        <a:srgbClr val="0F0F0F"/>
      </a:dk1>
      <a:lt1>
        <a:srgbClr val="FFFFFF"/>
      </a:lt1>
      <a:dk2>
        <a:srgbClr val="033F85"/>
      </a:dk2>
      <a:lt2>
        <a:srgbClr val="F9F9F9"/>
      </a:lt2>
      <a:accent1>
        <a:srgbClr val="005EB8"/>
      </a:accent1>
      <a:accent2>
        <a:srgbClr val="84919C"/>
      </a:accent2>
      <a:accent3>
        <a:srgbClr val="003087"/>
      </a:accent3>
      <a:accent4>
        <a:srgbClr val="5EBCE8"/>
      </a:accent4>
      <a:accent5>
        <a:srgbClr val="CED1D5"/>
      </a:accent5>
      <a:accent6>
        <a:srgbClr val="424D58"/>
      </a:accent6>
      <a:hlink>
        <a:srgbClr val="003087"/>
      </a:hlink>
      <a:folHlink>
        <a:srgbClr val="7C2855"/>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2024-08-06T00:00:00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ocumentVersion xmlns="a4c15cae-aeeb-42b6-bc14-a10b489c588a">1.0</DocumentVersion>
    <BuiltFor xmlns="a4c15cae-aeeb-42b6-bc14-a10b489c588a" xsi:nil="true"/>
    <SharedWithUsers xmlns="af502fef-34fa-4949-bcb0-b7d404ccc27c">
      <UserInfo>
        <DisplayName>LAITHWAITE, Alan (NHS ENGLAND - X26)</DisplayName>
        <AccountId>54</AccountId>
        <AccountType/>
      </UserInfo>
      <UserInfo>
        <DisplayName>RAUT, Rupali (NHS ENGLAND - X26)</DisplayName>
        <AccountId>53</AccountId>
        <AccountType/>
      </UserInfo>
      <UserInfo>
        <DisplayName>LOHARUKA, Manish (NHS ENGLAND - X26)</DisplayName>
        <AccountId>70</AccountId>
        <AccountType/>
      </UserInfo>
    </SharedWithUsers>
    <TaxCatchAll xmlns="af502fef-34fa-4949-bcb0-b7d404ccc27c" xsi:nil="true"/>
    <lcf76f155ced4ddcb4097134ff3c332f xmlns="a4c15cae-aeeb-42b6-bc14-a10b489c588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2D2E4E3D4F46A438CDB4C353D87E652" ma:contentTypeVersion="44" ma:contentTypeDescription="Create a new document." ma:contentTypeScope="" ma:versionID="f12e8f54dbdce0cc72c7879619269816">
  <xsd:schema xmlns:xsd="http://www.w3.org/2001/XMLSchema" xmlns:xs="http://www.w3.org/2001/XMLSchema" xmlns:p="http://schemas.microsoft.com/office/2006/metadata/properties" xmlns:ns2="a4c15cae-aeeb-42b6-bc14-a10b489c588a" xmlns:ns3="af502fef-34fa-4949-bcb0-b7d404ccc27c" targetNamespace="http://schemas.microsoft.com/office/2006/metadata/properties" ma:root="true" ma:fieldsID="522acddc486b1e8d0610f2678f30a4b6" ns2:_="" ns3:_="">
    <xsd:import namespace="a4c15cae-aeeb-42b6-bc14-a10b489c588a"/>
    <xsd:import namespace="af502fef-34fa-4949-bcb0-b7d404ccc27c"/>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15cae-aeeb-42b6-bc14-a10b489c588a"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BuiltFor" ma:index="7" nillable="true" ma:displayName="Version Built For" ma:internalName="BuiltFor" ma:readOnly="false">
      <xsd:simpleType>
        <xsd:restriction base="dms:Text">
          <xsd:maxLength value="255"/>
        </xsd:restriction>
      </xsd:simpleType>
    </xsd:element>
    <xsd:element name="DocumentVersion" ma:index="8" nillable="true" ma:displayName="Document Version" ma:description="Version of documentation for control" ma:internalName="DocumentVersion" ma:readOnly="false">
      <xsd:simpleType>
        <xsd:restriction base="dms:Text">
          <xsd:maxLength value="255"/>
        </xsd:restriction>
      </xsd:simpleType>
    </xsd:element>
    <xsd:element name="MediaServiceObjectDetectorVersions" ma:index="14" nillable="true" ma:displayName="MediaServiceObjectDetectorVersions" ma:description="" ma:hidden="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502fef-34fa-4949-bcb0-b7d404ccc27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0f81c2d-3e3b-4162-921f-20e1cb77344b}" ma:internalName="TaxCatchAll" ma:showField="CatchAllData" ma:web="af502fef-34fa-4949-bcb0-b7d404ccc2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BF1BCC-FB12-4FE0-920D-1DB09AFEA7FA}">
  <ds:schemaRefs>
    <ds:schemaRef ds:uri="http://schemas.microsoft.com/office/2006/metadata/properties"/>
    <ds:schemaRef ds:uri="http://schemas.microsoft.com/office/infopath/2007/PartnerControls"/>
    <ds:schemaRef ds:uri="a4c15cae-aeeb-42b6-bc14-a10b489c588a"/>
    <ds:schemaRef ds:uri="af502fef-34fa-4949-bcb0-b7d404ccc27c"/>
  </ds:schemaRefs>
</ds:datastoreItem>
</file>

<file path=customXml/itemProps3.xml><?xml version="1.0" encoding="utf-8"?>
<ds:datastoreItem xmlns:ds="http://schemas.openxmlformats.org/officeDocument/2006/customXml" ds:itemID="{A5486FB9-1FDE-4C2E-9B0A-F09D62DBC6B1}">
  <ds:schemaRefs>
    <ds:schemaRef ds:uri="http://schemas.openxmlformats.org/officeDocument/2006/bibliography"/>
  </ds:schemaRefs>
</ds:datastoreItem>
</file>

<file path=customXml/itemProps4.xml><?xml version="1.0" encoding="utf-8"?>
<ds:datastoreItem xmlns:ds="http://schemas.openxmlformats.org/officeDocument/2006/customXml" ds:itemID="{24FF5236-EAF0-44EE-952C-E69E34BA1C2E}">
  <ds:schemaRefs>
    <ds:schemaRef ds:uri="http://schemas.microsoft.com/sharepoint/v3/contenttype/forms"/>
  </ds:schemaRefs>
</ds:datastoreItem>
</file>

<file path=customXml/itemProps5.xml><?xml version="1.0" encoding="utf-8"?>
<ds:datastoreItem xmlns:ds="http://schemas.openxmlformats.org/officeDocument/2006/customXml" ds:itemID="{A30F634A-05AF-4E25-967E-1E37F2147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15cae-aeeb-42b6-bc14-a10b489c588a"/>
    <ds:schemaRef ds:uri="af502fef-34fa-4949-bcb0-b7d404ccc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02_NHSDigital_basic_template_Plain_Blue_v1</Template>
  <TotalTime>6</TotalTime>
  <Pages>28</Pages>
  <Words>5786</Words>
  <Characters>32981</Characters>
  <Application>Microsoft Office Word</Application>
  <DocSecurity>0</DocSecurity>
  <Lines>274</Lines>
  <Paragraphs>77</Paragraphs>
  <ScaleCrop>false</ScaleCrop>
  <Company>Health &amp; Social Care Information Centre</Company>
  <LinksUpToDate>false</LinksUpToDate>
  <CharactersWithSpaces>38690</CharactersWithSpaces>
  <SharedDoc>false</SharedDoc>
  <HLinks>
    <vt:vector size="318" baseType="variant">
      <vt:variant>
        <vt:i4>2621541</vt:i4>
      </vt:variant>
      <vt:variant>
        <vt:i4>249</vt:i4>
      </vt:variant>
      <vt:variant>
        <vt:i4>0</vt:i4>
      </vt:variant>
      <vt:variant>
        <vt:i4>5</vt:i4>
      </vt:variant>
      <vt:variant>
        <vt:lpwstr>https://pnbu076-uksr-ap.hosts.liveb.national.ncrs.nhs.uk/login/error%3c/gpPARAM</vt:lpwstr>
      </vt:variant>
      <vt:variant>
        <vt:lpwstr/>
      </vt:variant>
      <vt:variant>
        <vt:i4>2883686</vt:i4>
      </vt:variant>
      <vt:variant>
        <vt:i4>246</vt:i4>
      </vt:variant>
      <vt:variant>
        <vt:i4>0</vt:i4>
      </vt:variant>
      <vt:variant>
        <vt:i4>5</vt:i4>
      </vt:variant>
      <vt:variant>
        <vt:lpwstr>https://gas.national.ncrs.nhs.uk/login/authactivate</vt:lpwstr>
      </vt:variant>
      <vt:variant>
        <vt:lpwstr/>
      </vt:variant>
      <vt:variant>
        <vt:i4>4653143</vt:i4>
      </vt:variant>
      <vt:variant>
        <vt:i4>243</vt:i4>
      </vt:variant>
      <vt:variant>
        <vt:i4>0</vt:i4>
      </vt:variant>
      <vt:variant>
        <vt:i4>5</vt:i4>
      </vt:variant>
      <vt:variant>
        <vt:lpwstr/>
      </vt:variant>
      <vt:variant>
        <vt:lpwstr>_Registry_Settings</vt:lpwstr>
      </vt:variant>
      <vt:variant>
        <vt:i4>4653143</vt:i4>
      </vt:variant>
      <vt:variant>
        <vt:i4>240</vt:i4>
      </vt:variant>
      <vt:variant>
        <vt:i4>0</vt:i4>
      </vt:variant>
      <vt:variant>
        <vt:i4>5</vt:i4>
      </vt:variant>
      <vt:variant>
        <vt:lpwstr/>
      </vt:variant>
      <vt:variant>
        <vt:lpwstr>_Registry_Settings</vt:lpwstr>
      </vt:variant>
      <vt:variant>
        <vt:i4>5767236</vt:i4>
      </vt:variant>
      <vt:variant>
        <vt:i4>237</vt:i4>
      </vt:variant>
      <vt:variant>
        <vt:i4>0</vt:i4>
      </vt:variant>
      <vt:variant>
        <vt:i4>5</vt:i4>
      </vt:variant>
      <vt:variant>
        <vt:lpwstr>https://na.idemia.com/wp-content/uploads/2021/09/CivMinidriver-1.2.8.zip</vt:lpwstr>
      </vt:variant>
      <vt:variant>
        <vt:lpwstr/>
      </vt:variant>
      <vt:variant>
        <vt:i4>5308489</vt:i4>
      </vt:variant>
      <vt:variant>
        <vt:i4>234</vt:i4>
      </vt:variant>
      <vt:variant>
        <vt:i4>0</vt:i4>
      </vt:variant>
      <vt:variant>
        <vt:i4>5</vt:i4>
      </vt:variant>
      <vt:variant>
        <vt:lpwstr>https://nww.digital.nhs.uk/dir/downloads</vt:lpwstr>
      </vt:variant>
      <vt:variant>
        <vt:lpwstr/>
      </vt:variant>
      <vt:variant>
        <vt:i4>5308489</vt:i4>
      </vt:variant>
      <vt:variant>
        <vt:i4>231</vt:i4>
      </vt:variant>
      <vt:variant>
        <vt:i4>0</vt:i4>
      </vt:variant>
      <vt:variant>
        <vt:i4>5</vt:i4>
      </vt:variant>
      <vt:variant>
        <vt:lpwstr>https://nww.digital.nhs.uk/dir/downloads/</vt:lpwstr>
      </vt:variant>
      <vt:variant>
        <vt:lpwstr/>
      </vt:variant>
      <vt:variant>
        <vt:i4>2556006</vt:i4>
      </vt:variant>
      <vt:variant>
        <vt:i4>228</vt:i4>
      </vt:variant>
      <vt:variant>
        <vt:i4>0</vt:i4>
      </vt:variant>
      <vt:variant>
        <vt:i4>5</vt:i4>
      </vt:variant>
      <vt:variant>
        <vt:lpwstr>bookmark://_Spine_Environments/</vt:lpwstr>
      </vt:variant>
      <vt:variant>
        <vt:lpwstr/>
      </vt:variant>
      <vt:variant>
        <vt:i4>5308489</vt:i4>
      </vt:variant>
      <vt:variant>
        <vt:i4>225</vt:i4>
      </vt:variant>
      <vt:variant>
        <vt:i4>0</vt:i4>
      </vt:variant>
      <vt:variant>
        <vt:i4>5</vt:i4>
      </vt:variant>
      <vt:variant>
        <vt:lpwstr>https://nww.digital.nhs.uk/dir/downloads/</vt:lpwstr>
      </vt:variant>
      <vt:variant>
        <vt:lpwstr/>
      </vt:variant>
      <vt:variant>
        <vt:i4>5308489</vt:i4>
      </vt:variant>
      <vt:variant>
        <vt:i4>222</vt:i4>
      </vt:variant>
      <vt:variant>
        <vt:i4>0</vt:i4>
      </vt:variant>
      <vt:variant>
        <vt:i4>5</vt:i4>
      </vt:variant>
      <vt:variant>
        <vt:lpwstr>https://nww.digital.nhs.uk/dir/downloads/</vt:lpwstr>
      </vt:variant>
      <vt:variant>
        <vt:lpwstr/>
      </vt:variant>
      <vt:variant>
        <vt:i4>1245189</vt:i4>
      </vt:variant>
      <vt:variant>
        <vt:i4>219</vt:i4>
      </vt:variant>
      <vt:variant>
        <vt:i4>0</vt:i4>
      </vt:variant>
      <vt:variant>
        <vt:i4>5</vt:i4>
      </vt:variant>
      <vt:variant>
        <vt:lpwstr>https://digital.nhs.uk/services/path-to-live-environments</vt:lpwstr>
      </vt:variant>
      <vt:variant>
        <vt:lpwstr/>
      </vt:variant>
      <vt:variant>
        <vt:i4>5308437</vt:i4>
      </vt:variant>
      <vt:variant>
        <vt:i4>216</vt:i4>
      </vt:variant>
      <vt:variant>
        <vt:i4>0</vt:i4>
      </vt:variant>
      <vt:variant>
        <vt:i4>5</vt:i4>
      </vt:variant>
      <vt:variant>
        <vt:lpwstr>https://gas.nis1.national.ncrs.nhs.uk/login/authactivate</vt:lpwstr>
      </vt:variant>
      <vt:variant>
        <vt:lpwstr/>
      </vt:variant>
      <vt:variant>
        <vt:i4>2883686</vt:i4>
      </vt:variant>
      <vt:variant>
        <vt:i4>213</vt:i4>
      </vt:variant>
      <vt:variant>
        <vt:i4>0</vt:i4>
      </vt:variant>
      <vt:variant>
        <vt:i4>5</vt:i4>
      </vt:variant>
      <vt:variant>
        <vt:lpwstr>https://gas.national.ncrs.nhs.uk/login/authactivate</vt:lpwstr>
      </vt:variant>
      <vt:variant>
        <vt:lpwstr/>
      </vt:variant>
      <vt:variant>
        <vt:i4>5308489</vt:i4>
      </vt:variant>
      <vt:variant>
        <vt:i4>210</vt:i4>
      </vt:variant>
      <vt:variant>
        <vt:i4>0</vt:i4>
      </vt:variant>
      <vt:variant>
        <vt:i4>5</vt:i4>
      </vt:variant>
      <vt:variant>
        <vt:lpwstr>https://nww.digital.nhs.uk/dir/downloads/</vt:lpwstr>
      </vt:variant>
      <vt:variant>
        <vt:lpwstr/>
      </vt:variant>
      <vt:variant>
        <vt:i4>3866665</vt:i4>
      </vt:variant>
      <vt:variant>
        <vt:i4>207</vt:i4>
      </vt:variant>
      <vt:variant>
        <vt:i4>0</vt:i4>
      </vt:variant>
      <vt:variant>
        <vt:i4>5</vt:i4>
      </vt:variant>
      <vt:variant>
        <vt:lpwstr>https://digital.nhs.uk/services/spine/spine-technical-information-warrantied-environment-specification-wes</vt:lpwstr>
      </vt:variant>
      <vt:variant>
        <vt:lpwstr/>
      </vt:variant>
      <vt:variant>
        <vt:i4>5308489</vt:i4>
      </vt:variant>
      <vt:variant>
        <vt:i4>204</vt:i4>
      </vt:variant>
      <vt:variant>
        <vt:i4>0</vt:i4>
      </vt:variant>
      <vt:variant>
        <vt:i4>5</vt:i4>
      </vt:variant>
      <vt:variant>
        <vt:lpwstr>https://nww.digital.nhs.uk/dir/downloads/</vt:lpwstr>
      </vt:variant>
      <vt:variant>
        <vt:lpwstr/>
      </vt:variant>
      <vt:variant>
        <vt:i4>5308489</vt:i4>
      </vt:variant>
      <vt:variant>
        <vt:i4>201</vt:i4>
      </vt:variant>
      <vt:variant>
        <vt:i4>0</vt:i4>
      </vt:variant>
      <vt:variant>
        <vt:i4>5</vt:i4>
      </vt:variant>
      <vt:variant>
        <vt:lpwstr>https://nww.digital.nhs.uk/dir/downloads/</vt:lpwstr>
      </vt:variant>
      <vt:variant>
        <vt:lpwstr/>
      </vt:variant>
      <vt:variant>
        <vt:i4>1835012</vt:i4>
      </vt:variant>
      <vt:variant>
        <vt:i4>198</vt:i4>
      </vt:variant>
      <vt:variant>
        <vt:i4>0</vt:i4>
      </vt:variant>
      <vt:variant>
        <vt:i4>5</vt:i4>
      </vt:variant>
      <vt:variant>
        <vt:lpwstr/>
      </vt:variant>
      <vt:variant>
        <vt:lpwstr>_Usage_Scenarios</vt:lpwstr>
      </vt:variant>
      <vt:variant>
        <vt:i4>1507359</vt:i4>
      </vt:variant>
      <vt:variant>
        <vt:i4>192</vt:i4>
      </vt:variant>
      <vt:variant>
        <vt:i4>0</vt:i4>
      </vt:variant>
      <vt:variant>
        <vt:i4>5</vt:i4>
      </vt:variant>
      <vt:variant>
        <vt:lpwstr>https://digital.nhs.uk/services/spine/spine-technical-information-warranted-environment-specification-wes</vt:lpwstr>
      </vt:variant>
      <vt:variant>
        <vt:lpwstr/>
      </vt:variant>
      <vt:variant>
        <vt:i4>5308489</vt:i4>
      </vt:variant>
      <vt:variant>
        <vt:i4>189</vt:i4>
      </vt:variant>
      <vt:variant>
        <vt:i4>0</vt:i4>
      </vt:variant>
      <vt:variant>
        <vt:i4>5</vt:i4>
      </vt:variant>
      <vt:variant>
        <vt:lpwstr>https://nww.digital.nhs.uk/dir/downloads/</vt:lpwstr>
      </vt:variant>
      <vt:variant>
        <vt:lpwstr/>
      </vt:variant>
      <vt:variant>
        <vt:i4>1114161</vt:i4>
      </vt:variant>
      <vt:variant>
        <vt:i4>182</vt:i4>
      </vt:variant>
      <vt:variant>
        <vt:i4>0</vt:i4>
      </vt:variant>
      <vt:variant>
        <vt:i4>5</vt:i4>
      </vt:variant>
      <vt:variant>
        <vt:lpwstr/>
      </vt:variant>
      <vt:variant>
        <vt:lpwstr>_Toc633859148</vt:lpwstr>
      </vt:variant>
      <vt:variant>
        <vt:i4>2818050</vt:i4>
      </vt:variant>
      <vt:variant>
        <vt:i4>176</vt:i4>
      </vt:variant>
      <vt:variant>
        <vt:i4>0</vt:i4>
      </vt:variant>
      <vt:variant>
        <vt:i4>5</vt:i4>
      </vt:variant>
      <vt:variant>
        <vt:lpwstr/>
      </vt:variant>
      <vt:variant>
        <vt:lpwstr>_Toc1036172934</vt:lpwstr>
      </vt:variant>
      <vt:variant>
        <vt:i4>3080206</vt:i4>
      </vt:variant>
      <vt:variant>
        <vt:i4>170</vt:i4>
      </vt:variant>
      <vt:variant>
        <vt:i4>0</vt:i4>
      </vt:variant>
      <vt:variant>
        <vt:i4>5</vt:i4>
      </vt:variant>
      <vt:variant>
        <vt:lpwstr/>
      </vt:variant>
      <vt:variant>
        <vt:lpwstr>_Toc2053212892</vt:lpwstr>
      </vt:variant>
      <vt:variant>
        <vt:i4>2818057</vt:i4>
      </vt:variant>
      <vt:variant>
        <vt:i4>164</vt:i4>
      </vt:variant>
      <vt:variant>
        <vt:i4>0</vt:i4>
      </vt:variant>
      <vt:variant>
        <vt:i4>5</vt:i4>
      </vt:variant>
      <vt:variant>
        <vt:lpwstr/>
      </vt:variant>
      <vt:variant>
        <vt:lpwstr>_Toc1747955108</vt:lpwstr>
      </vt:variant>
      <vt:variant>
        <vt:i4>1966128</vt:i4>
      </vt:variant>
      <vt:variant>
        <vt:i4>158</vt:i4>
      </vt:variant>
      <vt:variant>
        <vt:i4>0</vt:i4>
      </vt:variant>
      <vt:variant>
        <vt:i4>5</vt:i4>
      </vt:variant>
      <vt:variant>
        <vt:lpwstr/>
      </vt:variant>
      <vt:variant>
        <vt:lpwstr>_Toc318930813</vt:lpwstr>
      </vt:variant>
      <vt:variant>
        <vt:i4>2686981</vt:i4>
      </vt:variant>
      <vt:variant>
        <vt:i4>152</vt:i4>
      </vt:variant>
      <vt:variant>
        <vt:i4>0</vt:i4>
      </vt:variant>
      <vt:variant>
        <vt:i4>5</vt:i4>
      </vt:variant>
      <vt:variant>
        <vt:lpwstr/>
      </vt:variant>
      <vt:variant>
        <vt:lpwstr>_Toc2044683765</vt:lpwstr>
      </vt:variant>
      <vt:variant>
        <vt:i4>2293771</vt:i4>
      </vt:variant>
      <vt:variant>
        <vt:i4>146</vt:i4>
      </vt:variant>
      <vt:variant>
        <vt:i4>0</vt:i4>
      </vt:variant>
      <vt:variant>
        <vt:i4>5</vt:i4>
      </vt:variant>
      <vt:variant>
        <vt:lpwstr/>
      </vt:variant>
      <vt:variant>
        <vt:lpwstr>_Toc2102519355</vt:lpwstr>
      </vt:variant>
      <vt:variant>
        <vt:i4>1376308</vt:i4>
      </vt:variant>
      <vt:variant>
        <vt:i4>140</vt:i4>
      </vt:variant>
      <vt:variant>
        <vt:i4>0</vt:i4>
      </vt:variant>
      <vt:variant>
        <vt:i4>5</vt:i4>
      </vt:variant>
      <vt:variant>
        <vt:lpwstr/>
      </vt:variant>
      <vt:variant>
        <vt:lpwstr>_Toc952898672</vt:lpwstr>
      </vt:variant>
      <vt:variant>
        <vt:i4>1835059</vt:i4>
      </vt:variant>
      <vt:variant>
        <vt:i4>134</vt:i4>
      </vt:variant>
      <vt:variant>
        <vt:i4>0</vt:i4>
      </vt:variant>
      <vt:variant>
        <vt:i4>5</vt:i4>
      </vt:variant>
      <vt:variant>
        <vt:lpwstr/>
      </vt:variant>
      <vt:variant>
        <vt:lpwstr>_Toc552128676</vt:lpwstr>
      </vt:variant>
      <vt:variant>
        <vt:i4>2490369</vt:i4>
      </vt:variant>
      <vt:variant>
        <vt:i4>128</vt:i4>
      </vt:variant>
      <vt:variant>
        <vt:i4>0</vt:i4>
      </vt:variant>
      <vt:variant>
        <vt:i4>5</vt:i4>
      </vt:variant>
      <vt:variant>
        <vt:lpwstr/>
      </vt:variant>
      <vt:variant>
        <vt:lpwstr>_Toc1684362491</vt:lpwstr>
      </vt:variant>
      <vt:variant>
        <vt:i4>2621444</vt:i4>
      </vt:variant>
      <vt:variant>
        <vt:i4>122</vt:i4>
      </vt:variant>
      <vt:variant>
        <vt:i4>0</vt:i4>
      </vt:variant>
      <vt:variant>
        <vt:i4>5</vt:i4>
      </vt:variant>
      <vt:variant>
        <vt:lpwstr/>
      </vt:variant>
      <vt:variant>
        <vt:lpwstr>_Toc1672496103</vt:lpwstr>
      </vt:variant>
      <vt:variant>
        <vt:i4>2621440</vt:i4>
      </vt:variant>
      <vt:variant>
        <vt:i4>116</vt:i4>
      </vt:variant>
      <vt:variant>
        <vt:i4>0</vt:i4>
      </vt:variant>
      <vt:variant>
        <vt:i4>5</vt:i4>
      </vt:variant>
      <vt:variant>
        <vt:lpwstr/>
      </vt:variant>
      <vt:variant>
        <vt:lpwstr>_Toc1639170136</vt:lpwstr>
      </vt:variant>
      <vt:variant>
        <vt:i4>2031672</vt:i4>
      </vt:variant>
      <vt:variant>
        <vt:i4>110</vt:i4>
      </vt:variant>
      <vt:variant>
        <vt:i4>0</vt:i4>
      </vt:variant>
      <vt:variant>
        <vt:i4>5</vt:i4>
      </vt:variant>
      <vt:variant>
        <vt:lpwstr/>
      </vt:variant>
      <vt:variant>
        <vt:lpwstr>_Toc486691377</vt:lpwstr>
      </vt:variant>
      <vt:variant>
        <vt:i4>1507390</vt:i4>
      </vt:variant>
      <vt:variant>
        <vt:i4>104</vt:i4>
      </vt:variant>
      <vt:variant>
        <vt:i4>0</vt:i4>
      </vt:variant>
      <vt:variant>
        <vt:i4>5</vt:i4>
      </vt:variant>
      <vt:variant>
        <vt:lpwstr/>
      </vt:variant>
      <vt:variant>
        <vt:lpwstr>_Toc742491218</vt:lpwstr>
      </vt:variant>
      <vt:variant>
        <vt:i4>1376313</vt:i4>
      </vt:variant>
      <vt:variant>
        <vt:i4>98</vt:i4>
      </vt:variant>
      <vt:variant>
        <vt:i4>0</vt:i4>
      </vt:variant>
      <vt:variant>
        <vt:i4>5</vt:i4>
      </vt:variant>
      <vt:variant>
        <vt:lpwstr/>
      </vt:variant>
      <vt:variant>
        <vt:lpwstr>_Toc908211915</vt:lpwstr>
      </vt:variant>
      <vt:variant>
        <vt:i4>2490368</vt:i4>
      </vt:variant>
      <vt:variant>
        <vt:i4>92</vt:i4>
      </vt:variant>
      <vt:variant>
        <vt:i4>0</vt:i4>
      </vt:variant>
      <vt:variant>
        <vt:i4>5</vt:i4>
      </vt:variant>
      <vt:variant>
        <vt:lpwstr/>
      </vt:variant>
      <vt:variant>
        <vt:lpwstr>_Toc2094754686</vt:lpwstr>
      </vt:variant>
      <vt:variant>
        <vt:i4>2883590</vt:i4>
      </vt:variant>
      <vt:variant>
        <vt:i4>86</vt:i4>
      </vt:variant>
      <vt:variant>
        <vt:i4>0</vt:i4>
      </vt:variant>
      <vt:variant>
        <vt:i4>5</vt:i4>
      </vt:variant>
      <vt:variant>
        <vt:lpwstr/>
      </vt:variant>
      <vt:variant>
        <vt:lpwstr>_Toc1119665257</vt:lpwstr>
      </vt:variant>
      <vt:variant>
        <vt:i4>2031677</vt:i4>
      </vt:variant>
      <vt:variant>
        <vt:i4>80</vt:i4>
      </vt:variant>
      <vt:variant>
        <vt:i4>0</vt:i4>
      </vt:variant>
      <vt:variant>
        <vt:i4>5</vt:i4>
      </vt:variant>
      <vt:variant>
        <vt:lpwstr/>
      </vt:variant>
      <vt:variant>
        <vt:lpwstr>_Toc961168371</vt:lpwstr>
      </vt:variant>
      <vt:variant>
        <vt:i4>2686985</vt:i4>
      </vt:variant>
      <vt:variant>
        <vt:i4>74</vt:i4>
      </vt:variant>
      <vt:variant>
        <vt:i4>0</vt:i4>
      </vt:variant>
      <vt:variant>
        <vt:i4>5</vt:i4>
      </vt:variant>
      <vt:variant>
        <vt:lpwstr/>
      </vt:variant>
      <vt:variant>
        <vt:lpwstr>_Toc1504119608</vt:lpwstr>
      </vt:variant>
      <vt:variant>
        <vt:i4>3014659</vt:i4>
      </vt:variant>
      <vt:variant>
        <vt:i4>68</vt:i4>
      </vt:variant>
      <vt:variant>
        <vt:i4>0</vt:i4>
      </vt:variant>
      <vt:variant>
        <vt:i4>5</vt:i4>
      </vt:variant>
      <vt:variant>
        <vt:lpwstr/>
      </vt:variant>
      <vt:variant>
        <vt:lpwstr>_Toc1431495207</vt:lpwstr>
      </vt:variant>
      <vt:variant>
        <vt:i4>2162701</vt:i4>
      </vt:variant>
      <vt:variant>
        <vt:i4>62</vt:i4>
      </vt:variant>
      <vt:variant>
        <vt:i4>0</vt:i4>
      </vt:variant>
      <vt:variant>
        <vt:i4>5</vt:i4>
      </vt:variant>
      <vt:variant>
        <vt:lpwstr/>
      </vt:variant>
      <vt:variant>
        <vt:lpwstr>_Toc2075873236</vt:lpwstr>
      </vt:variant>
      <vt:variant>
        <vt:i4>1179707</vt:i4>
      </vt:variant>
      <vt:variant>
        <vt:i4>56</vt:i4>
      </vt:variant>
      <vt:variant>
        <vt:i4>0</vt:i4>
      </vt:variant>
      <vt:variant>
        <vt:i4>5</vt:i4>
      </vt:variant>
      <vt:variant>
        <vt:lpwstr/>
      </vt:variant>
      <vt:variant>
        <vt:lpwstr>_Toc912181847</vt:lpwstr>
      </vt:variant>
      <vt:variant>
        <vt:i4>2490368</vt:i4>
      </vt:variant>
      <vt:variant>
        <vt:i4>50</vt:i4>
      </vt:variant>
      <vt:variant>
        <vt:i4>0</vt:i4>
      </vt:variant>
      <vt:variant>
        <vt:i4>5</vt:i4>
      </vt:variant>
      <vt:variant>
        <vt:lpwstr/>
      </vt:variant>
      <vt:variant>
        <vt:lpwstr>_Toc1249695360</vt:lpwstr>
      </vt:variant>
      <vt:variant>
        <vt:i4>2097156</vt:i4>
      </vt:variant>
      <vt:variant>
        <vt:i4>44</vt:i4>
      </vt:variant>
      <vt:variant>
        <vt:i4>0</vt:i4>
      </vt:variant>
      <vt:variant>
        <vt:i4>5</vt:i4>
      </vt:variant>
      <vt:variant>
        <vt:lpwstr/>
      </vt:variant>
      <vt:variant>
        <vt:lpwstr>_Toc1230566053</vt:lpwstr>
      </vt:variant>
      <vt:variant>
        <vt:i4>1507386</vt:i4>
      </vt:variant>
      <vt:variant>
        <vt:i4>38</vt:i4>
      </vt:variant>
      <vt:variant>
        <vt:i4>0</vt:i4>
      </vt:variant>
      <vt:variant>
        <vt:i4>5</vt:i4>
      </vt:variant>
      <vt:variant>
        <vt:lpwstr/>
      </vt:variant>
      <vt:variant>
        <vt:lpwstr>_Toc223093218</vt:lpwstr>
      </vt:variant>
      <vt:variant>
        <vt:i4>3080197</vt:i4>
      </vt:variant>
      <vt:variant>
        <vt:i4>32</vt:i4>
      </vt:variant>
      <vt:variant>
        <vt:i4>0</vt:i4>
      </vt:variant>
      <vt:variant>
        <vt:i4>5</vt:i4>
      </vt:variant>
      <vt:variant>
        <vt:lpwstr/>
      </vt:variant>
      <vt:variant>
        <vt:lpwstr>_Toc1328721405</vt:lpwstr>
      </vt:variant>
      <vt:variant>
        <vt:i4>2228230</vt:i4>
      </vt:variant>
      <vt:variant>
        <vt:i4>26</vt:i4>
      </vt:variant>
      <vt:variant>
        <vt:i4>0</vt:i4>
      </vt:variant>
      <vt:variant>
        <vt:i4>5</vt:i4>
      </vt:variant>
      <vt:variant>
        <vt:lpwstr/>
      </vt:variant>
      <vt:variant>
        <vt:lpwstr>_Toc1661276550</vt:lpwstr>
      </vt:variant>
      <vt:variant>
        <vt:i4>2883585</vt:i4>
      </vt:variant>
      <vt:variant>
        <vt:i4>20</vt:i4>
      </vt:variant>
      <vt:variant>
        <vt:i4>0</vt:i4>
      </vt:variant>
      <vt:variant>
        <vt:i4>5</vt:i4>
      </vt:variant>
      <vt:variant>
        <vt:lpwstr/>
      </vt:variant>
      <vt:variant>
        <vt:lpwstr>_Toc1039642472</vt:lpwstr>
      </vt:variant>
      <vt:variant>
        <vt:i4>2555917</vt:i4>
      </vt:variant>
      <vt:variant>
        <vt:i4>14</vt:i4>
      </vt:variant>
      <vt:variant>
        <vt:i4>0</vt:i4>
      </vt:variant>
      <vt:variant>
        <vt:i4>5</vt:i4>
      </vt:variant>
      <vt:variant>
        <vt:lpwstr/>
      </vt:variant>
      <vt:variant>
        <vt:lpwstr>_Toc1670113790</vt:lpwstr>
      </vt:variant>
      <vt:variant>
        <vt:i4>2490380</vt:i4>
      </vt:variant>
      <vt:variant>
        <vt:i4>8</vt:i4>
      </vt:variant>
      <vt:variant>
        <vt:i4>0</vt:i4>
      </vt:variant>
      <vt:variant>
        <vt:i4>5</vt:i4>
      </vt:variant>
      <vt:variant>
        <vt:lpwstr/>
      </vt:variant>
      <vt:variant>
        <vt:lpwstr>_Toc1655489852</vt:lpwstr>
      </vt:variant>
      <vt:variant>
        <vt:i4>2097156</vt:i4>
      </vt:variant>
      <vt:variant>
        <vt:i4>2</vt:i4>
      </vt:variant>
      <vt:variant>
        <vt:i4>0</vt:i4>
      </vt:variant>
      <vt:variant>
        <vt:i4>5</vt:i4>
      </vt:variant>
      <vt:variant>
        <vt:lpwstr/>
      </vt:variant>
      <vt:variant>
        <vt:lpwstr>_Toc1524430134</vt:lpwstr>
      </vt:variant>
      <vt:variant>
        <vt:i4>6619161</vt:i4>
      </vt:variant>
      <vt:variant>
        <vt:i4>3</vt:i4>
      </vt:variant>
      <vt:variant>
        <vt:i4>0</vt:i4>
      </vt:variant>
      <vt:variant>
        <vt:i4>5</vt:i4>
      </vt:variant>
      <vt:variant>
        <vt:lpwstr>mailto:ssd.nationalservicedesk@nhs.net</vt:lpwstr>
      </vt:variant>
      <vt:variant>
        <vt:lpwstr/>
      </vt:variant>
      <vt:variant>
        <vt:i4>1835020</vt:i4>
      </vt:variant>
      <vt:variant>
        <vt:i4>0</vt:i4>
      </vt:variant>
      <vt:variant>
        <vt:i4>0</vt:i4>
      </vt:variant>
      <vt:variant>
        <vt:i4>5</vt:i4>
      </vt:variant>
      <vt:variant>
        <vt:lpwstr>mailto:NHS%20Digital%20Customer%20Portal,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Digital Identity Agent v2.4.5.0 Administrators Guide</dc:title>
  <dc:subject/>
  <dc:creator>Cooke Richard</dc:creator>
  <cp:keywords/>
  <cp:lastModifiedBy>HARRIS, Ashley (NHS ENGLAND - X26)</cp:lastModifiedBy>
  <cp:revision>8</cp:revision>
  <cp:lastPrinted>2016-07-15T09:27:00Z</cp:lastPrinted>
  <dcterms:created xsi:type="dcterms:W3CDTF">2024-08-06T14:26:00Z</dcterms:created>
  <dcterms:modified xsi:type="dcterms:W3CDTF">2024-08-06T14:41:00Z</dcterms:modified>
  <cp:category>1.0</cp:category>
  <cp:contentStatus>Live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0x01010072D2E4E3D4F46A438CDB4C353D87E652</vt:lpwstr>
  </property>
  <property fmtid="{D5CDD505-2E9C-101B-9397-08002B2CF9AE}" pid="3" name="hscicOrgProfessionalGroup">
    <vt:lpwstr/>
  </property>
  <property fmtid="{D5CDD505-2E9C-101B-9397-08002B2CF9AE}" pid="4" name="hscicOrgCorporateFunction">
    <vt:lpwstr/>
  </property>
  <property fmtid="{D5CDD505-2E9C-101B-9397-08002B2CF9AE}" pid="5" name="hscicOrgOfficeLocation">
    <vt:lpwstr/>
  </property>
  <property fmtid="{D5CDD505-2E9C-101B-9397-08002B2CF9AE}" pid="6" name="hscicOrgPortfolioDomain">
    <vt:lpwstr/>
  </property>
  <property fmtid="{D5CDD505-2E9C-101B-9397-08002B2CF9AE}" pid="7" name="hscicDocumentType">
    <vt:lpwstr>147;#Templates|aff1a68b-1933-4dcf-8d00-314af96fd52f</vt:lpwstr>
  </property>
  <property fmtid="{D5CDD505-2E9C-101B-9397-08002B2CF9AE}" pid="8" name="Order">
    <vt:r8>6300</vt:r8>
  </property>
  <property fmtid="{D5CDD505-2E9C-101B-9397-08002B2CF9AE}" pid="9" name="_ExtendedDescription">
    <vt:lpwstr/>
  </property>
  <property fmtid="{D5CDD505-2E9C-101B-9397-08002B2CF9AE}" pid="10" name="GrammarlyDocumentId">
    <vt:lpwstr>315c6ff1-d731-4324-8352-3e05e7d21b0f</vt:lpwstr>
  </property>
  <property fmtid="{D5CDD505-2E9C-101B-9397-08002B2CF9AE}" pid="11" name="MediaServiceImageTags">
    <vt:lpwstr/>
  </property>
</Properties>
</file>